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4995E9D6" w:rsidR="0024279E" w:rsidRPr="004114C1"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25029791"/>
      <w:r w:rsidRPr="00B86104">
        <w:rPr>
          <w:b/>
          <w:sz w:val="32"/>
          <w:szCs w:val="32"/>
          <w:lang w:val="el-GR"/>
        </w:rPr>
        <w:t>«</w:t>
      </w:r>
      <w:r w:rsidR="008063A1" w:rsidRPr="008063A1">
        <w:rPr>
          <w:b/>
          <w:sz w:val="32"/>
          <w:szCs w:val="32"/>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w:t>
      </w:r>
      <w:bookmarkStart w:id="1" w:name="_Hlk126503384"/>
      <w:r w:rsidR="008063A1" w:rsidRPr="008063A1">
        <w:rPr>
          <w:b/>
          <w:sz w:val="32"/>
          <w:szCs w:val="32"/>
          <w:lang w:val="el-GR"/>
        </w:rPr>
        <w:t xml:space="preserve">για τις ανάγκες του Προγράμματος </w:t>
      </w:r>
      <w:bookmarkStart w:id="2" w:name="_Hlk106713046"/>
      <w:bookmarkEnd w:id="0"/>
      <w:bookmarkEnd w:id="1"/>
      <w:r w:rsidR="004114C1" w:rsidRPr="002B4677">
        <w:rPr>
          <w:b/>
          <w:sz w:val="32"/>
          <w:szCs w:val="32"/>
          <w:lang w:val="el-GR"/>
        </w:rPr>
        <w:t>«</w:t>
      </w:r>
      <w:bookmarkEnd w:id="2"/>
      <w:r w:rsidR="003B274C">
        <w:rPr>
          <w:b/>
          <w:sz w:val="32"/>
          <w:szCs w:val="32"/>
          <w:lang w:val="el-GR"/>
        </w:rPr>
        <w:t>Τουρισμός για όλους</w:t>
      </w:r>
      <w:r w:rsidR="00B511FB">
        <w:rPr>
          <w:b/>
          <w:sz w:val="32"/>
          <w:szCs w:val="32"/>
          <w:lang w:val="el-GR"/>
        </w:rPr>
        <w:t xml:space="preserve"> 2024</w:t>
      </w:r>
      <w:r w:rsidR="004114C1" w:rsidRPr="002B4677">
        <w:rPr>
          <w:b/>
          <w:sz w:val="32"/>
          <w:szCs w:val="32"/>
          <w:lang w:val="el-GR"/>
        </w:rPr>
        <w:t>»</w:t>
      </w:r>
      <w:r w:rsidR="005A59F0">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B20A8A" w14:paraId="0BCC5B53" w14:textId="77777777" w:rsidTr="545244BF">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1635B328" w:rsidR="001F455A" w:rsidRPr="00274473" w:rsidRDefault="001F455A" w:rsidP="00994167">
            <w:pPr>
              <w:pStyle w:val="TabletextChar"/>
              <w:spacing w:before="120" w:after="0" w:line="240" w:lineRule="auto"/>
              <w:jc w:val="both"/>
              <w:rPr>
                <w:rFonts w:cs="Tahoma"/>
                <w:sz w:val="22"/>
                <w:szCs w:val="22"/>
              </w:rPr>
            </w:pPr>
            <w:r w:rsidRPr="545244BF">
              <w:rPr>
                <w:rFonts w:cs="Tahoma"/>
                <w:sz w:val="22"/>
                <w:szCs w:val="22"/>
              </w:rPr>
              <w:t xml:space="preserve">Συνολική  εκτιμώμενη αξία σύμβασης </w:t>
            </w:r>
            <w:r w:rsidR="00D86293" w:rsidRPr="545244BF">
              <w:rPr>
                <w:rFonts w:cs="Tahoma"/>
                <w:sz w:val="22"/>
                <w:szCs w:val="22"/>
              </w:rPr>
              <w:t>€</w:t>
            </w:r>
            <w:r w:rsidR="008063A1" w:rsidRPr="545244BF">
              <w:rPr>
                <w:rFonts w:cs="Tahoma"/>
                <w:sz w:val="22"/>
                <w:szCs w:val="22"/>
              </w:rPr>
              <w:t>6</w:t>
            </w:r>
            <w:r w:rsidR="001D122A" w:rsidRPr="545244BF">
              <w:rPr>
                <w:rFonts w:cs="Tahoma"/>
                <w:sz w:val="22"/>
                <w:szCs w:val="22"/>
              </w:rPr>
              <w:t>2</w:t>
            </w:r>
            <w:r w:rsidR="00D70DF4" w:rsidRPr="545244BF">
              <w:rPr>
                <w:rFonts w:cs="Tahoma"/>
                <w:sz w:val="22"/>
                <w:szCs w:val="22"/>
              </w:rPr>
              <w:t>.</w:t>
            </w:r>
            <w:r w:rsidR="001D122A" w:rsidRPr="545244BF">
              <w:rPr>
                <w:rFonts w:cs="Tahoma"/>
                <w:sz w:val="22"/>
                <w:szCs w:val="22"/>
              </w:rPr>
              <w:t>5</w:t>
            </w:r>
            <w:r w:rsidR="004114C1" w:rsidRPr="545244BF">
              <w:rPr>
                <w:rFonts w:cs="Tahoma"/>
                <w:sz w:val="22"/>
                <w:szCs w:val="22"/>
              </w:rPr>
              <w:t>0</w:t>
            </w:r>
            <w:r w:rsidR="00D86293" w:rsidRPr="545244BF">
              <w:rPr>
                <w:rFonts w:cs="Tahoma"/>
                <w:sz w:val="22"/>
                <w:szCs w:val="22"/>
              </w:rPr>
              <w:t>0</w:t>
            </w:r>
            <w:r w:rsidR="00D70DF4" w:rsidRPr="545244BF">
              <w:rPr>
                <w:rFonts w:cs="Tahoma"/>
                <w:sz w:val="22"/>
                <w:szCs w:val="22"/>
              </w:rPr>
              <w:t>,</w:t>
            </w:r>
            <w:r w:rsidR="00D86293" w:rsidRPr="545244BF">
              <w:rPr>
                <w:rFonts w:cs="Tahoma"/>
                <w:sz w:val="22"/>
                <w:szCs w:val="22"/>
              </w:rPr>
              <w:t xml:space="preserve">00 </w:t>
            </w:r>
            <w:r w:rsidRPr="545244BF">
              <w:rPr>
                <w:rFonts w:cs="Tahoma"/>
                <w:sz w:val="22"/>
                <w:szCs w:val="22"/>
              </w:rPr>
              <w:t>μη</w:t>
            </w:r>
            <w:r w:rsidR="00BC485D" w:rsidRPr="545244BF">
              <w:rPr>
                <w:rFonts w:cs="Tahoma"/>
                <w:sz w:val="22"/>
                <w:szCs w:val="22"/>
              </w:rPr>
              <w:t xml:space="preserve"> Π</w:t>
            </w:r>
            <w:r w:rsidRPr="545244BF">
              <w:rPr>
                <w:rFonts w:cs="Tahoma"/>
                <w:sz w:val="22"/>
                <w:szCs w:val="22"/>
              </w:rPr>
              <w:t xml:space="preserve">εριλαμβανομένου ΦΠΑ, προϋπολογισμός με ΦΠΑ: </w:t>
            </w:r>
            <w:r w:rsidR="00D86293" w:rsidRPr="545244BF">
              <w:rPr>
                <w:rFonts w:cs="Tahoma"/>
                <w:sz w:val="22"/>
                <w:szCs w:val="22"/>
              </w:rPr>
              <w:t>€</w:t>
            </w:r>
            <w:r w:rsidR="001D122A" w:rsidRPr="545244BF">
              <w:rPr>
                <w:rFonts w:cs="Tahoma"/>
                <w:sz w:val="22"/>
                <w:szCs w:val="22"/>
              </w:rPr>
              <w:t>77</w:t>
            </w:r>
            <w:r w:rsidR="00D70DF4" w:rsidRPr="545244BF">
              <w:rPr>
                <w:rFonts w:cs="Tahoma"/>
                <w:sz w:val="22"/>
                <w:szCs w:val="22"/>
              </w:rPr>
              <w:t>.</w:t>
            </w:r>
            <w:r w:rsidR="001D122A" w:rsidRPr="545244BF">
              <w:rPr>
                <w:rFonts w:cs="Tahoma"/>
                <w:sz w:val="22"/>
                <w:szCs w:val="22"/>
              </w:rPr>
              <w:t>5</w:t>
            </w:r>
            <w:r w:rsidR="004114C1" w:rsidRPr="545244BF">
              <w:rPr>
                <w:rFonts w:cs="Tahoma"/>
                <w:sz w:val="22"/>
                <w:szCs w:val="22"/>
              </w:rPr>
              <w:t>0</w:t>
            </w:r>
            <w:r w:rsidR="00C622A6" w:rsidRPr="545244BF">
              <w:rPr>
                <w:rFonts w:cs="Tahoma"/>
                <w:sz w:val="22"/>
                <w:szCs w:val="22"/>
              </w:rPr>
              <w:t>0</w:t>
            </w:r>
            <w:r w:rsidR="00D70DF4" w:rsidRPr="545244BF">
              <w:rPr>
                <w:rFonts w:cs="Tahoma"/>
                <w:sz w:val="22"/>
                <w:szCs w:val="22"/>
              </w:rPr>
              <w:t>,</w:t>
            </w:r>
            <w:r w:rsidR="00D86293" w:rsidRPr="545244BF">
              <w:rPr>
                <w:rFonts w:cs="Tahoma"/>
                <w:sz w:val="22"/>
                <w:szCs w:val="22"/>
              </w:rPr>
              <w:t>00</w:t>
            </w:r>
            <w:r w:rsidRPr="545244BF">
              <w:rPr>
                <w:rFonts w:cs="Tahoma"/>
                <w:sz w:val="22"/>
                <w:szCs w:val="22"/>
              </w:rPr>
              <w:t xml:space="preserve">, ΦΠΑ 24% </w:t>
            </w:r>
            <w:r w:rsidR="006D17B0" w:rsidRPr="545244BF">
              <w:rPr>
                <w:rFonts w:cs="Tahoma"/>
                <w:sz w:val="22"/>
                <w:szCs w:val="22"/>
              </w:rPr>
              <w:t>€</w:t>
            </w:r>
            <w:r w:rsidR="008063A1" w:rsidRPr="545244BF">
              <w:rPr>
                <w:rFonts w:cs="Tahoma"/>
                <w:sz w:val="22"/>
                <w:szCs w:val="22"/>
              </w:rPr>
              <w:t>1</w:t>
            </w:r>
            <w:r w:rsidR="004114C1" w:rsidRPr="545244BF">
              <w:rPr>
                <w:rFonts w:cs="Tahoma"/>
                <w:sz w:val="22"/>
                <w:szCs w:val="22"/>
              </w:rPr>
              <w:t>5</w:t>
            </w:r>
            <w:r w:rsidR="00D70DF4" w:rsidRPr="545244BF">
              <w:rPr>
                <w:rFonts w:cs="Tahoma"/>
                <w:sz w:val="22"/>
                <w:szCs w:val="22"/>
              </w:rPr>
              <w:t>.</w:t>
            </w:r>
            <w:r w:rsidR="00A06480" w:rsidRPr="545244BF">
              <w:rPr>
                <w:rFonts w:cs="Tahoma"/>
                <w:sz w:val="22"/>
                <w:szCs w:val="22"/>
              </w:rPr>
              <w:t>0</w:t>
            </w:r>
            <w:r w:rsidR="004114C1" w:rsidRPr="545244BF">
              <w:rPr>
                <w:rFonts w:cs="Tahoma"/>
                <w:sz w:val="22"/>
                <w:szCs w:val="22"/>
              </w:rPr>
              <w:t>0</w:t>
            </w:r>
            <w:r w:rsidR="00C622A6" w:rsidRPr="545244BF">
              <w:rPr>
                <w:rFonts w:cs="Tahoma"/>
                <w:sz w:val="22"/>
                <w:szCs w:val="22"/>
              </w:rPr>
              <w:t>0</w:t>
            </w:r>
            <w:r w:rsidR="00D70DF4" w:rsidRPr="545244BF">
              <w:rPr>
                <w:rFonts w:cs="Tahoma"/>
                <w:sz w:val="22"/>
                <w:szCs w:val="22"/>
              </w:rPr>
              <w:t>,</w:t>
            </w:r>
            <w:r w:rsidR="00D86293" w:rsidRPr="545244BF">
              <w:rPr>
                <w:rFonts w:cs="Tahoma"/>
                <w:sz w:val="22"/>
                <w:szCs w:val="22"/>
              </w:rPr>
              <w:t>00</w:t>
            </w:r>
          </w:p>
        </w:tc>
      </w:tr>
      <w:tr w:rsidR="00C622A6" w:rsidRPr="00B20A8A" w14:paraId="35B1EA53" w14:textId="77777777" w:rsidTr="545244BF">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3440D180" w14:textId="030940FD" w:rsidR="00C622A6" w:rsidRPr="00CA2394" w:rsidRDefault="00613B19" w:rsidP="545244BF">
            <w:pPr>
              <w:suppressAutoHyphens w:val="0"/>
              <w:spacing w:after="91" w:line="236" w:lineRule="auto"/>
              <w:rPr>
                <w:lang w:val="el-GR"/>
              </w:rPr>
            </w:pPr>
            <w:r w:rsidRPr="00CA2394">
              <w:rPr>
                <w:lang w:val="el-GR"/>
              </w:rPr>
              <w:t>72000000-5</w:t>
            </w:r>
            <w:r w:rsidRPr="007231E8">
              <w:rPr>
                <w:lang w:val="el-GR"/>
              </w:rPr>
              <w:t xml:space="preserve">- </w:t>
            </w:r>
            <w:r w:rsidRPr="00CA2394">
              <w:rPr>
                <w:lang w:val="el-GR"/>
              </w:rPr>
              <w:t>Υπηρεσίες τεχνολογίας των πληροφοριών: παροχή συμβουλών, ανάπτυξη λογισμικού, Διαδίκτυο και υποστήριξη</w:t>
            </w:r>
          </w:p>
        </w:tc>
      </w:tr>
      <w:tr w:rsidR="0024279E" w:rsidRPr="00B20A8A" w14:paraId="5035F07E" w14:textId="77777777" w:rsidTr="545244BF">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545244BF">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5B57E744" w:rsidR="0024279E" w:rsidRPr="00603221" w:rsidDel="005977E7" w:rsidRDefault="00A60754" w:rsidP="00C82832">
            <w:pPr>
              <w:autoSpaceDE w:val="0"/>
              <w:autoSpaceDN w:val="0"/>
              <w:adjustRightInd w:val="0"/>
              <w:spacing w:before="120" w:after="0"/>
              <w:jc w:val="left"/>
              <w:rPr>
                <w:b/>
                <w:color w:val="000000"/>
              </w:rPr>
            </w:pPr>
            <w:r>
              <w:rPr>
                <w:b/>
                <w:color w:val="000000"/>
                <w:lang w:val="en-US"/>
              </w:rPr>
              <w:t>28</w:t>
            </w:r>
            <w:r w:rsidR="0024279E" w:rsidRPr="00915C4F">
              <w:rPr>
                <w:b/>
                <w:color w:val="000000"/>
                <w:lang w:val="el-GR"/>
              </w:rPr>
              <w:t>-</w:t>
            </w:r>
            <w:r>
              <w:rPr>
                <w:b/>
                <w:color w:val="000000"/>
                <w:lang w:val="en-US"/>
              </w:rPr>
              <w:t>02</w:t>
            </w:r>
            <w:r w:rsidR="0024279E" w:rsidRPr="00915C4F">
              <w:rPr>
                <w:b/>
                <w:color w:val="000000"/>
                <w:lang w:val="el-GR"/>
              </w:rPr>
              <w:t>-20</w:t>
            </w:r>
            <w:r w:rsidR="00C82832" w:rsidRPr="00915C4F">
              <w:rPr>
                <w:b/>
                <w:color w:val="000000"/>
                <w:lang w:val="el-GR"/>
              </w:rPr>
              <w:t>2</w:t>
            </w:r>
            <w:r w:rsidR="00B840D6">
              <w:rPr>
                <w:b/>
                <w:color w:val="000000"/>
                <w:lang w:val="el-GR"/>
              </w:rPr>
              <w:t>4</w:t>
            </w:r>
          </w:p>
        </w:tc>
      </w:tr>
      <w:tr w:rsidR="00C82832" w:rsidRPr="00DF02B0" w:rsidDel="005977E7" w14:paraId="63755E45" w14:textId="77777777" w:rsidTr="545244BF">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6EE8F664" w:rsidR="00C82832" w:rsidRPr="00603221" w:rsidDel="005977E7" w:rsidRDefault="003C7F98" w:rsidP="00C82832">
            <w:pPr>
              <w:autoSpaceDE w:val="0"/>
              <w:autoSpaceDN w:val="0"/>
              <w:adjustRightInd w:val="0"/>
              <w:spacing w:before="120" w:after="0"/>
              <w:rPr>
                <w:b/>
                <w:color w:val="000000"/>
                <w:highlight w:val="yellow"/>
              </w:rPr>
            </w:pPr>
            <w:r>
              <w:rPr>
                <w:b/>
                <w:color w:val="000000"/>
                <w:lang w:val="en-US"/>
              </w:rPr>
              <w:t>1</w:t>
            </w:r>
            <w:r w:rsidR="00192986">
              <w:rPr>
                <w:b/>
                <w:color w:val="000000"/>
                <w:lang w:val="en-US"/>
              </w:rPr>
              <w:t>2</w:t>
            </w:r>
            <w:r w:rsidR="00B840D6" w:rsidRPr="00915C4F">
              <w:rPr>
                <w:b/>
                <w:color w:val="000000"/>
                <w:lang w:val="el-GR"/>
              </w:rPr>
              <w:t>-</w:t>
            </w:r>
            <w:r w:rsidR="00192986">
              <w:rPr>
                <w:b/>
                <w:color w:val="000000"/>
                <w:lang w:val="el-GR"/>
              </w:rPr>
              <w:t>0</w:t>
            </w:r>
            <w:r w:rsidR="00192986">
              <w:rPr>
                <w:b/>
                <w:color w:val="000000"/>
                <w:lang w:val="en-US"/>
              </w:rPr>
              <w:t>2</w:t>
            </w:r>
            <w:r w:rsidR="00B840D6" w:rsidRPr="00915C4F">
              <w:rPr>
                <w:b/>
                <w:color w:val="000000"/>
                <w:lang w:val="el-GR"/>
              </w:rPr>
              <w:t>-202</w:t>
            </w:r>
            <w:r w:rsidR="00B840D6">
              <w:rPr>
                <w:b/>
                <w:color w:val="000000"/>
                <w:lang w:val="el-GR"/>
              </w:rPr>
              <w:t>4</w:t>
            </w:r>
          </w:p>
        </w:tc>
      </w:tr>
      <w:tr w:rsidR="00C82832" w:rsidRPr="00DF02B0" w:rsidDel="005977E7" w14:paraId="304DC306" w14:textId="77777777" w:rsidTr="545244BF">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7C50A88" w:rsidR="00C82832" w:rsidRPr="00603221" w:rsidDel="005977E7" w:rsidRDefault="003C7F98" w:rsidP="00C82832">
            <w:pPr>
              <w:autoSpaceDE w:val="0"/>
              <w:autoSpaceDN w:val="0"/>
              <w:adjustRightInd w:val="0"/>
              <w:spacing w:before="120" w:after="0"/>
              <w:rPr>
                <w:b/>
                <w:color w:val="000000"/>
                <w:highlight w:val="yellow"/>
              </w:rPr>
            </w:pPr>
            <w:r>
              <w:rPr>
                <w:b/>
                <w:color w:val="000000"/>
                <w:lang w:val="en-US"/>
              </w:rPr>
              <w:t>1</w:t>
            </w:r>
            <w:r w:rsidR="00192986">
              <w:rPr>
                <w:b/>
                <w:color w:val="000000"/>
                <w:lang w:val="en-US"/>
              </w:rPr>
              <w:t>2</w:t>
            </w:r>
            <w:r w:rsidR="00192986" w:rsidRPr="00915C4F">
              <w:rPr>
                <w:b/>
                <w:color w:val="000000"/>
                <w:lang w:val="el-GR"/>
              </w:rPr>
              <w:t>-</w:t>
            </w:r>
            <w:r w:rsidR="00192986">
              <w:rPr>
                <w:b/>
                <w:color w:val="000000"/>
                <w:lang w:val="el-GR"/>
              </w:rPr>
              <w:t>0</w:t>
            </w:r>
            <w:r w:rsidR="00192986">
              <w:rPr>
                <w:b/>
                <w:color w:val="000000"/>
                <w:lang w:val="en-US"/>
              </w:rPr>
              <w:t>2</w:t>
            </w:r>
            <w:r w:rsidR="00192986" w:rsidRPr="00915C4F">
              <w:rPr>
                <w:b/>
                <w:color w:val="000000"/>
                <w:lang w:val="el-GR"/>
              </w:rPr>
              <w:t>-202</w:t>
            </w:r>
            <w:r w:rsidR="00192986">
              <w:rPr>
                <w:b/>
                <w:color w:val="000000"/>
                <w:lang w:val="el-GR"/>
              </w:rPr>
              <w:t>4</w:t>
            </w:r>
          </w:p>
        </w:tc>
      </w:tr>
      <w:tr w:rsidR="00C82832" w:rsidRPr="003C0732" w:rsidDel="005977E7" w14:paraId="56137155" w14:textId="77777777" w:rsidTr="545244BF">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1B9D1B99" w:rsidR="00C82832" w:rsidRPr="00603221" w:rsidRDefault="003C7F98" w:rsidP="00C82832">
            <w:pPr>
              <w:autoSpaceDE w:val="0"/>
              <w:autoSpaceDN w:val="0"/>
              <w:adjustRightInd w:val="0"/>
              <w:spacing w:before="120" w:after="0"/>
              <w:rPr>
                <w:b/>
                <w:highlight w:val="magenta"/>
                <w:lang w:val="el-GR"/>
              </w:rPr>
            </w:pPr>
            <w:r>
              <w:rPr>
                <w:b/>
                <w:color w:val="000000"/>
                <w:lang w:val="en-US"/>
              </w:rPr>
              <w:t>1</w:t>
            </w:r>
            <w:r w:rsidR="00192986">
              <w:rPr>
                <w:b/>
                <w:color w:val="000000"/>
                <w:lang w:val="en-US"/>
              </w:rPr>
              <w:t>2</w:t>
            </w:r>
            <w:r w:rsidR="00192986" w:rsidRPr="00915C4F">
              <w:rPr>
                <w:b/>
                <w:color w:val="000000"/>
                <w:lang w:val="el-GR"/>
              </w:rPr>
              <w:t>-</w:t>
            </w:r>
            <w:r w:rsidR="00192986">
              <w:rPr>
                <w:b/>
                <w:color w:val="000000"/>
                <w:lang w:val="el-GR"/>
              </w:rPr>
              <w:t>0</w:t>
            </w:r>
            <w:r w:rsidR="00192986">
              <w:rPr>
                <w:b/>
                <w:color w:val="000000"/>
                <w:lang w:val="en-US"/>
              </w:rPr>
              <w:t>2</w:t>
            </w:r>
            <w:r w:rsidR="00192986" w:rsidRPr="00915C4F">
              <w:rPr>
                <w:b/>
                <w:color w:val="000000"/>
                <w:lang w:val="el-GR"/>
              </w:rPr>
              <w:t>-202</w:t>
            </w:r>
            <w:r w:rsidR="00192986">
              <w:rPr>
                <w:b/>
                <w:color w:val="000000"/>
                <w:lang w:val="el-GR"/>
              </w:rPr>
              <w:t>4</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3" w:name="_Toc375058496"/>
      <w:bookmarkStart w:id="4" w:name="_Toc418166314"/>
      <w:bookmarkStart w:id="5" w:name="_Toc97194254"/>
      <w:bookmarkStart w:id="6" w:name="_Toc97194401"/>
      <w:r w:rsidRPr="00FE037B">
        <w:rPr>
          <w:rFonts w:ascii="Tahoma" w:hAnsi="Tahoma" w:cs="Tahoma"/>
          <w:sz w:val="22"/>
          <w:szCs w:val="22"/>
        </w:rPr>
        <w:lastRenderedPageBreak/>
        <w:t>ΓΕΝΙΚΕΣ ΠΛΗΡΟΦΟΡΙΕΣ</w:t>
      </w:r>
      <w:bookmarkEnd w:id="3"/>
      <w:bookmarkEnd w:id="4"/>
      <w:bookmarkEnd w:id="5"/>
      <w:bookmarkEnd w:id="6"/>
    </w:p>
    <w:tbl>
      <w:tblPr>
        <w:tblpPr w:leftFromText="180" w:rightFromText="180" w:vertAnchor="text"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1D764729">
        <w:trPr>
          <w:tblHeader/>
        </w:trPr>
        <w:tc>
          <w:tcPr>
            <w:tcW w:w="9855" w:type="dxa"/>
            <w:gridSpan w:val="2"/>
            <w:shd w:val="clear" w:color="auto" w:fill="E0E0E0"/>
            <w:vAlign w:val="center"/>
          </w:tcPr>
          <w:p w14:paraId="213160EF" w14:textId="77777777" w:rsidR="0024279E" w:rsidRPr="00A81D32" w:rsidRDefault="0024279E" w:rsidP="00FC7B6B">
            <w:pPr>
              <w:rPr>
                <w:b/>
                <w:bCs/>
                <w:lang w:val="el-GR"/>
              </w:rPr>
            </w:pPr>
            <w:bookmarkStart w:id="7" w:name="_Toc375058497"/>
            <w:bookmarkStart w:id="8" w:name="_Toc418166315"/>
            <w:bookmarkStart w:id="9" w:name="_Toc97194255"/>
            <w:bookmarkStart w:id="10" w:name="_Toc97194402"/>
            <w:r w:rsidRPr="00A81D32">
              <w:rPr>
                <w:b/>
                <w:bCs/>
                <w:lang w:val="el-GR"/>
              </w:rPr>
              <w:t>Συνοπτικά στοιχεία Έργου</w:t>
            </w:r>
            <w:bookmarkEnd w:id="7"/>
            <w:bookmarkEnd w:id="8"/>
            <w:bookmarkEnd w:id="9"/>
            <w:bookmarkEnd w:id="10"/>
          </w:p>
        </w:tc>
      </w:tr>
      <w:tr w:rsidR="0024279E" w:rsidRPr="00B20A8A" w14:paraId="1C99A434" w14:textId="77777777" w:rsidTr="1D764729">
        <w:tc>
          <w:tcPr>
            <w:tcW w:w="3708" w:type="dxa"/>
            <w:vAlign w:val="center"/>
          </w:tcPr>
          <w:p w14:paraId="5395A867" w14:textId="77777777" w:rsidR="0024279E" w:rsidRPr="00603221" w:rsidRDefault="0024279E" w:rsidP="00FC7B6B">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525FC23" w:rsidR="0024279E" w:rsidRPr="008063A1" w:rsidRDefault="004114C1" w:rsidP="004114C1">
            <w:pPr>
              <w:pStyle w:val="TabletextChar"/>
              <w:pBdr>
                <w:bottom w:val="single" w:sz="4" w:space="1" w:color="auto"/>
              </w:pBdr>
              <w:rPr>
                <w:rFonts w:cs="Tahoma"/>
                <w:b/>
                <w:sz w:val="22"/>
                <w:szCs w:val="22"/>
              </w:rPr>
            </w:pPr>
            <w:r w:rsidRPr="004114C1">
              <w:rPr>
                <w:rFonts w:cs="Tahoma"/>
                <w:b/>
                <w:sz w:val="22"/>
                <w:szCs w:val="22"/>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593945">
              <w:rPr>
                <w:rFonts w:cs="Tahoma"/>
                <w:b/>
                <w:sz w:val="22"/>
                <w:szCs w:val="22"/>
              </w:rPr>
              <w:t>Τουρισμός για όλους</w:t>
            </w:r>
            <w:r w:rsidR="00B511FB">
              <w:rPr>
                <w:rFonts w:cs="Tahoma"/>
                <w:b/>
                <w:sz w:val="22"/>
                <w:szCs w:val="22"/>
              </w:rPr>
              <w:t xml:space="preserve"> 2024</w:t>
            </w:r>
            <w:r w:rsidRPr="004114C1">
              <w:rPr>
                <w:rFonts w:cs="Tahoma"/>
                <w:b/>
                <w:sz w:val="22"/>
                <w:szCs w:val="22"/>
              </w:rPr>
              <w:t>»»</w:t>
            </w:r>
          </w:p>
        </w:tc>
      </w:tr>
      <w:tr w:rsidR="0024279E" w:rsidRPr="00317788" w14:paraId="46881B27" w14:textId="77777777" w:rsidTr="1D764729">
        <w:tc>
          <w:tcPr>
            <w:tcW w:w="3708" w:type="dxa"/>
            <w:vAlign w:val="center"/>
          </w:tcPr>
          <w:p w14:paraId="4D3D1D01" w14:textId="77777777" w:rsidR="0024279E" w:rsidRPr="00603221" w:rsidRDefault="0024279E" w:rsidP="00FC7B6B">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FC7B6B">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1D764729">
        <w:tc>
          <w:tcPr>
            <w:tcW w:w="3708" w:type="dxa"/>
            <w:vAlign w:val="center"/>
          </w:tcPr>
          <w:p w14:paraId="6E86843A" w14:textId="77777777" w:rsidR="004B24A7" w:rsidRPr="00603221" w:rsidRDefault="004B24A7" w:rsidP="00FC7B6B">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27B9DFA1" w:rsidR="004B24A7" w:rsidRPr="00603221" w:rsidRDefault="004B24A7" w:rsidP="00FC7B6B">
            <w:pPr>
              <w:pStyle w:val="TabletextChar"/>
              <w:rPr>
                <w:rFonts w:cs="Tahoma"/>
                <w:b/>
                <w:sz w:val="22"/>
                <w:szCs w:val="22"/>
              </w:rPr>
            </w:pPr>
            <w:r w:rsidRPr="004B24A7">
              <w:rPr>
                <w:rFonts w:cs="Tahoma"/>
                <w:b/>
                <w:sz w:val="22"/>
                <w:szCs w:val="22"/>
              </w:rPr>
              <w:t xml:space="preserve">ΥΠΟΥΡΓΕΙΟ </w:t>
            </w:r>
            <w:r w:rsidR="00593945">
              <w:rPr>
                <w:rFonts w:cs="Tahoma"/>
                <w:b/>
                <w:sz w:val="22"/>
                <w:szCs w:val="22"/>
              </w:rPr>
              <w:t>ΤΟΥΡΙΣΜΟΥ</w:t>
            </w:r>
          </w:p>
        </w:tc>
      </w:tr>
      <w:tr w:rsidR="004B24A7" w:rsidRPr="00DF02B0" w14:paraId="54746909" w14:textId="77777777" w:rsidTr="1D764729">
        <w:tc>
          <w:tcPr>
            <w:tcW w:w="3708" w:type="dxa"/>
            <w:vAlign w:val="center"/>
          </w:tcPr>
          <w:p w14:paraId="0E11A93B" w14:textId="77777777" w:rsidR="004B24A7" w:rsidRPr="00603221" w:rsidRDefault="004B24A7" w:rsidP="00FC7B6B">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6A12E34A" w:rsidR="004B24A7" w:rsidRPr="004B24A7" w:rsidRDefault="004B24A7" w:rsidP="00FC7B6B">
            <w:pPr>
              <w:pStyle w:val="TabletextChar"/>
              <w:rPr>
                <w:rFonts w:cs="Tahoma"/>
                <w:b/>
                <w:sz w:val="22"/>
                <w:szCs w:val="22"/>
              </w:rPr>
            </w:pPr>
            <w:r w:rsidRPr="004B24A7">
              <w:rPr>
                <w:rFonts w:cs="Tahoma"/>
                <w:b/>
                <w:sz w:val="22"/>
                <w:szCs w:val="22"/>
              </w:rPr>
              <w:t xml:space="preserve">ΥΠΟΥΡΓΕΙΟ </w:t>
            </w:r>
            <w:r w:rsidR="00593945">
              <w:rPr>
                <w:rFonts w:cs="Tahoma"/>
                <w:b/>
                <w:sz w:val="22"/>
                <w:szCs w:val="22"/>
              </w:rPr>
              <w:t xml:space="preserve"> ΤΟΥΡΙΣΜΟΥ</w:t>
            </w:r>
          </w:p>
        </w:tc>
      </w:tr>
      <w:tr w:rsidR="004B24A7" w:rsidRPr="00DF02B0" w14:paraId="17DCF025" w14:textId="77777777" w:rsidTr="1D764729">
        <w:tc>
          <w:tcPr>
            <w:tcW w:w="3708" w:type="dxa"/>
            <w:vAlign w:val="center"/>
          </w:tcPr>
          <w:p w14:paraId="10EE5F74" w14:textId="77777777" w:rsidR="004B24A7" w:rsidRPr="00603221" w:rsidRDefault="004B24A7" w:rsidP="00FC7B6B">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03277D1D" w:rsidR="004B24A7" w:rsidRPr="00603221" w:rsidRDefault="004B24A7" w:rsidP="00FC7B6B">
            <w:pPr>
              <w:pStyle w:val="TabletextChar"/>
              <w:rPr>
                <w:rFonts w:cs="Tahoma"/>
                <w:b/>
                <w:sz w:val="22"/>
                <w:szCs w:val="22"/>
              </w:rPr>
            </w:pPr>
            <w:r w:rsidRPr="004B24A7">
              <w:rPr>
                <w:rFonts w:cs="Tahoma"/>
                <w:b/>
                <w:sz w:val="22"/>
                <w:szCs w:val="22"/>
              </w:rPr>
              <w:t xml:space="preserve">ΥΠΟΥΡΓΕΙΟ </w:t>
            </w:r>
            <w:r w:rsidR="00593945">
              <w:rPr>
                <w:rFonts w:cs="Tahoma"/>
                <w:b/>
                <w:sz w:val="22"/>
                <w:szCs w:val="22"/>
              </w:rPr>
              <w:t xml:space="preserve"> ΤΟΥΡΙΣΜΟΥ</w:t>
            </w:r>
          </w:p>
        </w:tc>
      </w:tr>
      <w:tr w:rsidR="004B24A7" w:rsidRPr="00B86104" w14:paraId="48E5B3C2" w14:textId="77777777" w:rsidTr="1D764729">
        <w:tc>
          <w:tcPr>
            <w:tcW w:w="3708" w:type="dxa"/>
            <w:vAlign w:val="center"/>
          </w:tcPr>
          <w:p w14:paraId="11F58805" w14:textId="77777777" w:rsidR="004B24A7" w:rsidRPr="00603221" w:rsidRDefault="004B24A7" w:rsidP="00FC7B6B">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FC7B6B">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B20A8A" w14:paraId="0793C63A" w14:textId="77777777" w:rsidTr="1D764729">
        <w:tc>
          <w:tcPr>
            <w:tcW w:w="3708" w:type="dxa"/>
            <w:vAlign w:val="center"/>
          </w:tcPr>
          <w:p w14:paraId="2F2DF21E" w14:textId="77777777" w:rsidR="00E049A1" w:rsidRPr="00603221" w:rsidRDefault="00E049A1" w:rsidP="00FC7B6B">
            <w:pPr>
              <w:pStyle w:val="TabletextChar"/>
              <w:rPr>
                <w:rFonts w:cs="Tahoma"/>
                <w:b/>
                <w:sz w:val="22"/>
                <w:szCs w:val="22"/>
              </w:rPr>
            </w:pPr>
            <w:r w:rsidRPr="00603221">
              <w:rPr>
                <w:rFonts w:cs="Tahoma"/>
                <w:b/>
                <w:sz w:val="22"/>
                <w:szCs w:val="22"/>
              </w:rPr>
              <w:t>ΕΙΔΟΣ ΣΥΜΒΑΣΗΣ</w:t>
            </w:r>
          </w:p>
        </w:tc>
        <w:tc>
          <w:tcPr>
            <w:tcW w:w="6147" w:type="dxa"/>
          </w:tcPr>
          <w:p w14:paraId="10AE3E2C" w14:textId="3C6E22B7" w:rsidR="00E049A1" w:rsidRPr="00E35BBF" w:rsidRDefault="00613B19" w:rsidP="545244BF">
            <w:pPr>
              <w:rPr>
                <w:lang w:val="el-GR"/>
              </w:rPr>
            </w:pPr>
            <w:r w:rsidRPr="00CA2394">
              <w:rPr>
                <w:lang w:val="el-GR"/>
              </w:rPr>
              <w:t>72000000-5</w:t>
            </w:r>
            <w:r w:rsidRPr="007231E8">
              <w:rPr>
                <w:lang w:val="el-GR"/>
              </w:rPr>
              <w:t xml:space="preserve">- </w:t>
            </w:r>
            <w:r w:rsidRPr="00CA2394">
              <w:rPr>
                <w:lang w:val="el-GR"/>
              </w:rPr>
              <w:t>Υπηρεσίες τεχνολογίας των πληροφοριών: παροχή συμβουλών, ανάπτυξη λογισμικού, Διαδίκτυο και υποστήριξη</w:t>
            </w:r>
            <w:r w:rsidRPr="00E35BBF">
              <w:rPr>
                <w:lang w:val="el-GR"/>
              </w:rPr>
              <w:t xml:space="preserve"> </w:t>
            </w:r>
          </w:p>
        </w:tc>
      </w:tr>
      <w:tr w:rsidR="004B24A7" w:rsidRPr="00B20A8A" w14:paraId="57505348" w14:textId="77777777" w:rsidTr="1D764729">
        <w:tc>
          <w:tcPr>
            <w:tcW w:w="3708" w:type="dxa"/>
            <w:vAlign w:val="center"/>
          </w:tcPr>
          <w:p w14:paraId="4B2840F0" w14:textId="77777777" w:rsidR="004B24A7" w:rsidRPr="00603221" w:rsidRDefault="004B24A7" w:rsidP="00FC7B6B">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FC7B6B">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8063A1" w:rsidRPr="00B20A8A" w14:paraId="118555D2" w14:textId="77777777" w:rsidTr="1D764729">
        <w:tc>
          <w:tcPr>
            <w:tcW w:w="3708" w:type="dxa"/>
            <w:vAlign w:val="center"/>
          </w:tcPr>
          <w:p w14:paraId="3F97C59A" w14:textId="72F43010" w:rsidR="008063A1" w:rsidRPr="00603221" w:rsidRDefault="008063A1" w:rsidP="00FC7B6B">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10FA447E" w:rsidR="008063A1" w:rsidRPr="00603221" w:rsidRDefault="00A06480" w:rsidP="00FC7B6B">
            <w:pPr>
              <w:pStyle w:val="TabletextChar"/>
              <w:spacing w:before="120" w:after="0" w:line="240" w:lineRule="auto"/>
              <w:jc w:val="both"/>
              <w:rPr>
                <w:rFonts w:cs="Tahoma"/>
                <w:sz w:val="22"/>
                <w:szCs w:val="22"/>
              </w:rPr>
            </w:pPr>
            <w:r w:rsidRPr="545244BF">
              <w:rPr>
                <w:rFonts w:cs="Tahoma"/>
                <w:sz w:val="22"/>
                <w:szCs w:val="22"/>
              </w:rPr>
              <w:t>Συνολική  εκτιμώμενη αξία σύμβασης €62.500,00 μη Περιλαμβανομένου ΦΠΑ, προϋπολογισμός με ΦΠΑ: €77.500,00, ΦΠΑ 24% €15.000,00</w:t>
            </w:r>
          </w:p>
        </w:tc>
      </w:tr>
      <w:tr w:rsidR="004B24A7" w:rsidRPr="00B20A8A" w14:paraId="38877388" w14:textId="77777777" w:rsidTr="1D764729">
        <w:tc>
          <w:tcPr>
            <w:tcW w:w="3708" w:type="dxa"/>
            <w:vAlign w:val="center"/>
          </w:tcPr>
          <w:p w14:paraId="433A0B87" w14:textId="77777777" w:rsidR="004B24A7" w:rsidRPr="00603221" w:rsidRDefault="004B24A7" w:rsidP="00FC7B6B">
            <w:pPr>
              <w:pStyle w:val="TabletextChar"/>
              <w:rPr>
                <w:rFonts w:cs="Tahoma"/>
                <w:b/>
                <w:sz w:val="22"/>
                <w:szCs w:val="22"/>
              </w:rPr>
            </w:pPr>
            <w:r w:rsidRPr="00603221">
              <w:rPr>
                <w:rFonts w:cs="Tahoma"/>
                <w:b/>
                <w:sz w:val="22"/>
                <w:szCs w:val="22"/>
              </w:rPr>
              <w:t>ΧΡΗΜΑΤΟΔΟΤΗΣΗ ΕΡΓΟΥ</w:t>
            </w:r>
          </w:p>
        </w:tc>
        <w:tc>
          <w:tcPr>
            <w:tcW w:w="6147" w:type="dxa"/>
            <w:shd w:val="clear" w:color="auto" w:fill="auto"/>
            <w:vAlign w:val="center"/>
          </w:tcPr>
          <w:p w14:paraId="24D91F03" w14:textId="421222C7" w:rsidR="004B24A7" w:rsidRPr="00593945" w:rsidRDefault="00593945" w:rsidP="00593945">
            <w:pPr>
              <w:pStyle w:val="normalwithoutspacing"/>
            </w:pPr>
            <w:r w:rsidRPr="00920804">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p>
        </w:tc>
      </w:tr>
      <w:tr w:rsidR="00D91632" w:rsidRPr="00DF02B0" w14:paraId="40743E67" w14:textId="77777777" w:rsidTr="1D764729">
        <w:tc>
          <w:tcPr>
            <w:tcW w:w="3708" w:type="dxa"/>
            <w:vAlign w:val="center"/>
          </w:tcPr>
          <w:p w14:paraId="3F680026" w14:textId="77777777" w:rsidR="00D91632" w:rsidRPr="00603221" w:rsidDel="00CD2F0B" w:rsidRDefault="00D91632" w:rsidP="00D91632">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93F0DD5" w:rsidR="00D91632" w:rsidRPr="00A00118" w:rsidRDefault="0C421603" w:rsidP="00D91632">
            <w:pPr>
              <w:rPr>
                <w:lang w:val="el-GR"/>
              </w:rPr>
            </w:pPr>
            <w:r w:rsidRPr="1D764729">
              <w:rPr>
                <w:lang w:val="el-GR"/>
              </w:rPr>
              <w:t>Δώδεκα</w:t>
            </w:r>
            <w:r w:rsidR="375872B5" w:rsidRPr="1D764729">
              <w:rPr>
                <w:lang w:val="el-GR"/>
              </w:rPr>
              <w:t xml:space="preserve"> (</w:t>
            </w:r>
            <w:r w:rsidR="6988B499" w:rsidRPr="1D764729">
              <w:rPr>
                <w:lang w:val="el-GR"/>
              </w:rPr>
              <w:t>12</w:t>
            </w:r>
            <w:r w:rsidR="375872B5" w:rsidRPr="1D764729">
              <w:rPr>
                <w:lang w:val="el-GR"/>
              </w:rPr>
              <w:t xml:space="preserve">) μήνες </w:t>
            </w:r>
          </w:p>
        </w:tc>
      </w:tr>
      <w:tr w:rsidR="00D91632" w:rsidRPr="00DF02B0" w14:paraId="0CEEFBF4" w14:textId="77777777" w:rsidTr="1D764729">
        <w:tc>
          <w:tcPr>
            <w:tcW w:w="3708" w:type="dxa"/>
            <w:vAlign w:val="center"/>
          </w:tcPr>
          <w:p w14:paraId="468AB927" w14:textId="77777777" w:rsidR="00D91632" w:rsidRPr="00603221" w:rsidRDefault="00D91632" w:rsidP="00D916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B3C0945" w:rsidR="00D91632" w:rsidRPr="00BD1E83" w:rsidRDefault="00516B45" w:rsidP="00D91632">
            <w:pPr>
              <w:pStyle w:val="TabletextChar"/>
              <w:rPr>
                <w:rFonts w:cs="Tahoma"/>
                <w:b/>
                <w:sz w:val="22"/>
                <w:szCs w:val="24"/>
                <w:lang w:val="en-US"/>
              </w:rPr>
            </w:pPr>
            <w:r w:rsidRPr="00672388">
              <w:rPr>
                <w:b/>
                <w:bCs/>
                <w:color w:val="000000"/>
                <w:sz w:val="22"/>
                <w:szCs w:val="22"/>
              </w:rPr>
              <w:t>08</w:t>
            </w:r>
            <w:r w:rsidR="00D91632" w:rsidRPr="00672388">
              <w:rPr>
                <w:b/>
                <w:bCs/>
                <w:color w:val="000000"/>
                <w:sz w:val="22"/>
                <w:szCs w:val="22"/>
              </w:rPr>
              <w:t>-</w:t>
            </w:r>
            <w:r w:rsidRPr="00672388">
              <w:rPr>
                <w:b/>
                <w:bCs/>
                <w:color w:val="000000"/>
                <w:sz w:val="22"/>
                <w:szCs w:val="22"/>
              </w:rPr>
              <w:t>02</w:t>
            </w:r>
            <w:r w:rsidR="00D91632" w:rsidRPr="00672388">
              <w:rPr>
                <w:b/>
                <w:bCs/>
                <w:color w:val="000000"/>
                <w:sz w:val="22"/>
                <w:szCs w:val="22"/>
              </w:rPr>
              <w:t>-2024</w:t>
            </w:r>
          </w:p>
        </w:tc>
      </w:tr>
      <w:tr w:rsidR="00D91632" w:rsidRPr="00DF02B0" w14:paraId="4F1733B5" w14:textId="77777777" w:rsidTr="1D764729">
        <w:tc>
          <w:tcPr>
            <w:tcW w:w="3708" w:type="dxa"/>
            <w:vAlign w:val="center"/>
          </w:tcPr>
          <w:p w14:paraId="47446C13" w14:textId="77777777" w:rsidR="00D91632" w:rsidRPr="00603221" w:rsidRDefault="00D91632" w:rsidP="00D916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0DA4576C" w:rsidR="00D91632" w:rsidRPr="00192986" w:rsidRDefault="00192986" w:rsidP="00D91632">
            <w:pPr>
              <w:pStyle w:val="TabletextChar"/>
              <w:rPr>
                <w:rFonts w:cs="Tahoma"/>
                <w:b/>
                <w:sz w:val="22"/>
                <w:szCs w:val="24"/>
                <w:lang w:val="en-US"/>
              </w:rPr>
            </w:pPr>
            <w:r w:rsidRPr="005D1248">
              <w:rPr>
                <w:b/>
                <w:bCs/>
                <w:color w:val="000000"/>
                <w:sz w:val="22"/>
                <w:szCs w:val="22"/>
                <w:lang w:val="en-US"/>
              </w:rPr>
              <w:t>19-</w:t>
            </w:r>
            <w:r w:rsidR="00555E33" w:rsidRPr="005D1248">
              <w:rPr>
                <w:b/>
                <w:bCs/>
                <w:color w:val="000000"/>
                <w:sz w:val="22"/>
                <w:szCs w:val="22"/>
                <w:lang w:val="en-US"/>
              </w:rPr>
              <w:t>02-2024</w:t>
            </w:r>
          </w:p>
        </w:tc>
      </w:tr>
      <w:tr w:rsidR="00D91632" w:rsidRPr="00930872" w14:paraId="631BFE92" w14:textId="77777777" w:rsidTr="1D764729">
        <w:tc>
          <w:tcPr>
            <w:tcW w:w="3708" w:type="dxa"/>
            <w:vAlign w:val="center"/>
          </w:tcPr>
          <w:p w14:paraId="48277820" w14:textId="630282F0" w:rsidR="00D91632" w:rsidRPr="00603221" w:rsidRDefault="375872B5" w:rsidP="545244BF">
            <w:pPr>
              <w:pStyle w:val="TabletextChar"/>
              <w:rPr>
                <w:rFonts w:cs="Tahoma"/>
                <w:b/>
                <w:bCs/>
                <w:sz w:val="22"/>
                <w:szCs w:val="22"/>
              </w:rPr>
            </w:pPr>
            <w:r w:rsidRPr="545244BF">
              <w:rPr>
                <w:rFonts w:cs="Tahoma"/>
                <w:b/>
                <w:bCs/>
                <w:sz w:val="22"/>
                <w:szCs w:val="22"/>
              </w:rPr>
              <w:t xml:space="preserve">ΗΜΕΡΟΜΗΝΙΑ </w:t>
            </w:r>
            <w:r w:rsidR="79870389" w:rsidRPr="545244BF">
              <w:rPr>
                <w:rFonts w:cs="Tahoma"/>
                <w:b/>
                <w:bCs/>
                <w:sz w:val="22"/>
                <w:szCs w:val="22"/>
              </w:rPr>
              <w:t>Ε</w:t>
            </w:r>
            <w:r w:rsidRPr="545244BF">
              <w:rPr>
                <w:rFonts w:cs="Tahoma"/>
                <w:b/>
                <w:bCs/>
                <w:sz w:val="22"/>
                <w:szCs w:val="22"/>
              </w:rPr>
              <w:t>ΝΑΡΞΗΣ ΗΛΕΚΤΡΟΝΙΚΗΣ ΥΠΟΒΟΛΗΣ ΠΡΟΣΦΟΡΩΝ</w:t>
            </w:r>
          </w:p>
        </w:tc>
        <w:tc>
          <w:tcPr>
            <w:tcW w:w="6147" w:type="dxa"/>
            <w:vAlign w:val="center"/>
          </w:tcPr>
          <w:p w14:paraId="2D384782" w14:textId="78152B22" w:rsidR="00D91632" w:rsidRPr="00A406A5" w:rsidRDefault="009321C2" w:rsidP="00D91632">
            <w:pPr>
              <w:pStyle w:val="TabletextChar"/>
              <w:rPr>
                <w:rFonts w:cs="Tahoma"/>
                <w:b/>
                <w:color w:val="000000"/>
                <w:sz w:val="22"/>
                <w:szCs w:val="22"/>
                <w:highlight w:val="magenta"/>
              </w:rPr>
            </w:pPr>
            <w:r w:rsidRPr="005D1248">
              <w:rPr>
                <w:b/>
                <w:bCs/>
                <w:color w:val="000000"/>
                <w:sz w:val="22"/>
                <w:szCs w:val="22"/>
                <w:lang w:val="en-US"/>
              </w:rPr>
              <w:t>12</w:t>
            </w:r>
            <w:r w:rsidR="00D91632" w:rsidRPr="005D1248">
              <w:rPr>
                <w:b/>
                <w:bCs/>
                <w:color w:val="000000"/>
                <w:sz w:val="22"/>
                <w:szCs w:val="22"/>
              </w:rPr>
              <w:t>-</w:t>
            </w:r>
            <w:r w:rsidRPr="005D1248">
              <w:rPr>
                <w:b/>
                <w:bCs/>
                <w:color w:val="000000"/>
                <w:sz w:val="22"/>
                <w:szCs w:val="22"/>
                <w:lang w:val="en-US"/>
              </w:rPr>
              <w:t>02</w:t>
            </w:r>
            <w:r w:rsidR="00D91632" w:rsidRPr="005D1248">
              <w:rPr>
                <w:b/>
                <w:bCs/>
                <w:color w:val="000000"/>
                <w:sz w:val="22"/>
                <w:szCs w:val="22"/>
              </w:rPr>
              <w:t>-2024</w:t>
            </w:r>
          </w:p>
        </w:tc>
      </w:tr>
      <w:tr w:rsidR="00D91632" w:rsidRPr="00A60754" w14:paraId="368A194C" w14:textId="77777777" w:rsidTr="1D764729">
        <w:tc>
          <w:tcPr>
            <w:tcW w:w="3708" w:type="dxa"/>
            <w:vAlign w:val="center"/>
          </w:tcPr>
          <w:p w14:paraId="440217A8" w14:textId="77777777" w:rsidR="00D91632" w:rsidRPr="00603221" w:rsidRDefault="00D91632" w:rsidP="00D91632">
            <w:pPr>
              <w:pStyle w:val="TabletextChar"/>
              <w:rPr>
                <w:rFonts w:cs="Tahoma"/>
                <w:b/>
                <w:sz w:val="22"/>
                <w:szCs w:val="22"/>
              </w:rPr>
            </w:pPr>
            <w:r w:rsidRPr="00603221">
              <w:rPr>
                <w:rFonts w:cs="Tahoma"/>
                <w:b/>
                <w:sz w:val="22"/>
                <w:szCs w:val="22"/>
              </w:rPr>
              <w:t xml:space="preserve">ΚΑΤΑΛΗΚΤΙΚΗ ΗΜΕΡΟΜΗΝΙΑ </w:t>
            </w:r>
            <w:r w:rsidRPr="00603221">
              <w:rPr>
                <w:rFonts w:cs="Tahoma"/>
                <w:b/>
                <w:sz w:val="22"/>
                <w:szCs w:val="22"/>
              </w:rPr>
              <w:lastRenderedPageBreak/>
              <w:t>ΚΑΙ ΩΡΑ ΥΠΟΒΟΛΗΣ ΠΡΟΣΦΟΡΩΝ</w:t>
            </w:r>
          </w:p>
        </w:tc>
        <w:tc>
          <w:tcPr>
            <w:tcW w:w="6147" w:type="dxa"/>
            <w:vAlign w:val="center"/>
          </w:tcPr>
          <w:p w14:paraId="1F526219" w14:textId="36911938" w:rsidR="00D91632" w:rsidRPr="005D1248" w:rsidRDefault="00491122" w:rsidP="00D91632">
            <w:pPr>
              <w:autoSpaceDE w:val="0"/>
              <w:autoSpaceDN w:val="0"/>
              <w:adjustRightInd w:val="0"/>
              <w:spacing w:after="0" w:line="276" w:lineRule="auto"/>
              <w:jc w:val="left"/>
              <w:rPr>
                <w:lang w:val="el-GR"/>
              </w:rPr>
            </w:pPr>
            <w:r w:rsidRPr="005D1248">
              <w:rPr>
                <w:b/>
                <w:color w:val="000000"/>
                <w:lang w:val="el-GR"/>
              </w:rPr>
              <w:lastRenderedPageBreak/>
              <w:t>28-02-2024</w:t>
            </w:r>
            <w:r w:rsidR="00B161FA" w:rsidRPr="005D1248">
              <w:rPr>
                <w:b/>
                <w:color w:val="000000"/>
                <w:lang w:val="el-GR"/>
              </w:rPr>
              <w:t xml:space="preserve">, </w:t>
            </w:r>
            <w:r w:rsidR="00B161FA" w:rsidRPr="005D1248">
              <w:rPr>
                <w:bCs/>
                <w:color w:val="000000"/>
                <w:lang w:val="el-GR"/>
              </w:rPr>
              <w:t xml:space="preserve">ημέρα </w:t>
            </w:r>
            <w:r w:rsidRPr="005D1248">
              <w:rPr>
                <w:rFonts w:cs="Times New Roman"/>
                <w:b/>
                <w:bCs/>
                <w:color w:val="000000"/>
                <w:lang w:val="en-US" w:eastAsia="en-US"/>
              </w:rPr>
              <w:t>Τετ</w:t>
            </w:r>
            <w:r w:rsidR="00290DE1" w:rsidRPr="005D1248">
              <w:rPr>
                <w:rFonts w:cs="Times New Roman"/>
                <w:b/>
                <w:bCs/>
                <w:color w:val="000000"/>
                <w:lang w:val="en-US" w:eastAsia="en-US"/>
              </w:rPr>
              <w:t>ά</w:t>
            </w:r>
            <w:r w:rsidRPr="005D1248">
              <w:rPr>
                <w:rFonts w:cs="Times New Roman"/>
                <w:b/>
                <w:bCs/>
                <w:color w:val="000000"/>
                <w:lang w:val="en-US" w:eastAsia="en-US"/>
              </w:rPr>
              <w:t>ρτη</w:t>
            </w:r>
            <w:r w:rsidR="005D1248" w:rsidRPr="005D1248">
              <w:rPr>
                <w:b/>
                <w:bCs/>
                <w:color w:val="000000"/>
                <w:lang w:val="el-GR"/>
              </w:rPr>
              <w:t xml:space="preserve"> </w:t>
            </w:r>
            <w:r w:rsidR="005D1248" w:rsidRPr="005D1248">
              <w:rPr>
                <w:color w:val="000000"/>
                <w:lang w:val="el-GR"/>
              </w:rPr>
              <w:t>και ώρα</w:t>
            </w:r>
            <w:r w:rsidR="005D1248" w:rsidRPr="005D1248">
              <w:rPr>
                <w:b/>
                <w:bCs/>
                <w:color w:val="000000"/>
                <w:lang w:val="el-GR"/>
              </w:rPr>
              <w:t xml:space="preserve"> </w:t>
            </w:r>
            <w:r w:rsidR="0010068A" w:rsidRPr="005D1248">
              <w:rPr>
                <w:rFonts w:cs="Times New Roman"/>
                <w:b/>
                <w:bCs/>
                <w:color w:val="000000"/>
                <w:lang w:val="en-US" w:eastAsia="en-US"/>
              </w:rPr>
              <w:t>12</w:t>
            </w:r>
            <w:r w:rsidR="00D91632" w:rsidRPr="005D1248">
              <w:rPr>
                <w:rFonts w:cs="Times New Roman"/>
                <w:b/>
                <w:bCs/>
                <w:color w:val="000000"/>
                <w:lang w:val="en-US" w:eastAsia="en-US"/>
              </w:rPr>
              <w:t>:00</w:t>
            </w:r>
            <w:r w:rsidR="00D91632" w:rsidRPr="005D1248">
              <w:rPr>
                <w:color w:val="000000"/>
                <w:highlight w:val="yellow"/>
                <w:lang w:val="el-GR"/>
              </w:rPr>
              <w:t xml:space="preserve"> </w:t>
            </w:r>
          </w:p>
        </w:tc>
      </w:tr>
      <w:tr w:rsidR="004B24A7" w:rsidRPr="00B20A8A" w14:paraId="64305677" w14:textId="77777777" w:rsidTr="1D764729">
        <w:tc>
          <w:tcPr>
            <w:tcW w:w="3708" w:type="dxa"/>
            <w:vAlign w:val="center"/>
          </w:tcPr>
          <w:p w14:paraId="6AF945A2" w14:textId="77777777" w:rsidR="004B24A7" w:rsidRPr="00603221" w:rsidRDefault="004B24A7" w:rsidP="00FC7B6B">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FC7B6B">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FC7B6B">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C7B6B">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790924" w:rsidRPr="00DF02B0" w14:paraId="3EA623D4" w14:textId="77777777" w:rsidTr="1D764729">
        <w:tc>
          <w:tcPr>
            <w:tcW w:w="3708" w:type="dxa"/>
          </w:tcPr>
          <w:p w14:paraId="2D7201C0" w14:textId="77777777" w:rsidR="00790924" w:rsidRPr="00603221" w:rsidRDefault="00790924" w:rsidP="00790924">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0009DB74" w:rsidR="00790924" w:rsidRPr="00B017B3" w:rsidRDefault="00C61784" w:rsidP="00790924">
            <w:pPr>
              <w:autoSpaceDE w:val="0"/>
              <w:autoSpaceDN w:val="0"/>
              <w:adjustRightInd w:val="0"/>
              <w:spacing w:after="0" w:line="276" w:lineRule="auto"/>
              <w:jc w:val="left"/>
              <w:rPr>
                <w:b/>
                <w:bCs/>
                <w:color w:val="000000"/>
                <w:lang w:val="el-GR"/>
              </w:rPr>
            </w:pPr>
            <w:r w:rsidRPr="00B017B3">
              <w:rPr>
                <w:b/>
                <w:bCs/>
                <w:color w:val="000000"/>
                <w:lang w:val="el-GR"/>
              </w:rPr>
              <w:t>12-02-2024</w:t>
            </w:r>
          </w:p>
        </w:tc>
      </w:tr>
      <w:tr w:rsidR="00790924" w:rsidRPr="00A60754" w14:paraId="5C69C8D8" w14:textId="77777777" w:rsidTr="1D764729">
        <w:tc>
          <w:tcPr>
            <w:tcW w:w="3708" w:type="dxa"/>
            <w:vAlign w:val="center"/>
          </w:tcPr>
          <w:p w14:paraId="06B964EB" w14:textId="77777777" w:rsidR="00790924" w:rsidRPr="00603221" w:rsidRDefault="00790924" w:rsidP="00790924">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6DDA4B8E" w:rsidR="00790924" w:rsidRPr="00B017B3" w:rsidRDefault="00B017B3" w:rsidP="00790924">
            <w:pPr>
              <w:pStyle w:val="TabletextChar"/>
              <w:rPr>
                <w:rFonts w:cs="Tahoma"/>
                <w:b/>
                <w:sz w:val="22"/>
                <w:szCs w:val="22"/>
              </w:rPr>
            </w:pPr>
            <w:r>
              <w:rPr>
                <w:b/>
                <w:color w:val="000000"/>
              </w:rPr>
              <w:t>01</w:t>
            </w:r>
            <w:r w:rsidRPr="00915C4F">
              <w:rPr>
                <w:b/>
                <w:color w:val="000000"/>
              </w:rPr>
              <w:t>-</w:t>
            </w:r>
            <w:r w:rsidRPr="00B017B3">
              <w:rPr>
                <w:b/>
                <w:color w:val="000000"/>
              </w:rPr>
              <w:t>0</w:t>
            </w:r>
            <w:r>
              <w:rPr>
                <w:b/>
                <w:color w:val="000000"/>
              </w:rPr>
              <w:t>3</w:t>
            </w:r>
            <w:r w:rsidRPr="00915C4F">
              <w:rPr>
                <w:b/>
                <w:color w:val="000000"/>
              </w:rPr>
              <w:t>-202</w:t>
            </w:r>
            <w:r>
              <w:rPr>
                <w:b/>
                <w:color w:val="000000"/>
              </w:rPr>
              <w:t xml:space="preserve">4, </w:t>
            </w:r>
            <w:r>
              <w:rPr>
                <w:bCs/>
                <w:color w:val="000000"/>
              </w:rPr>
              <w:t xml:space="preserve">ημέρα </w:t>
            </w:r>
            <w:r w:rsidR="00316B37" w:rsidRPr="001A1DE1">
              <w:rPr>
                <w:b/>
                <w:color w:val="000000"/>
              </w:rPr>
              <w:t>Παρασκευή</w:t>
            </w:r>
            <w:r w:rsidR="00316B37">
              <w:rPr>
                <w:bCs/>
                <w:color w:val="000000"/>
              </w:rPr>
              <w:t xml:space="preserve"> και ώρα </w:t>
            </w:r>
            <w:r w:rsidR="00316B37" w:rsidRPr="001A1DE1">
              <w:rPr>
                <w:b/>
                <w:color w:val="000000"/>
              </w:rPr>
              <w:t>12:00</w:t>
            </w:r>
          </w:p>
        </w:tc>
      </w:tr>
    </w:tbl>
    <w:p w14:paraId="2BC039AE" w14:textId="0DE9CAD3" w:rsidR="008E18C3" w:rsidRPr="00603221" w:rsidRDefault="00FC7B6B" w:rsidP="0024279E">
      <w:pPr>
        <w:autoSpaceDE w:val="0"/>
        <w:autoSpaceDN w:val="0"/>
        <w:adjustRightInd w:val="0"/>
        <w:ind w:right="-460"/>
        <w:jc w:val="center"/>
        <w:rPr>
          <w:lang w:val="el-GR"/>
        </w:rPr>
        <w:sectPr w:rsidR="008E18C3" w:rsidRPr="00603221" w:rsidSect="00ED6185">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r>
        <w:rPr>
          <w:lang w:val="el-GR"/>
        </w:rPr>
        <w:br w:type="textWrapping" w:clear="all"/>
      </w: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F5CAC1C" w14:textId="1DD868A6" w:rsidR="00F64378" w:rsidRDefault="005D6014">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8293628" w:history="1">
            <w:r w:rsidR="00F64378" w:rsidRPr="004D6761">
              <w:rPr>
                <w:rStyle w:val="-"/>
                <w:noProof/>
                <w:lang w:val="el-GR"/>
                <w14:scene3d>
                  <w14:camera w14:prst="orthographicFront"/>
                  <w14:lightRig w14:rig="threePt" w14:dir="t">
                    <w14:rot w14:lat="0" w14:lon="0" w14:rev="0"/>
                  </w14:lightRig>
                </w14:scene3d>
              </w:rPr>
              <w:t>1.</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lang w:val="el-GR"/>
              </w:rPr>
              <w:t>ΑΝΑΘΕΤΟΥΣΑ ΑΡΧΗ ΚΑΙ ΑΝΤΙΚΕΙΜΕΝΟ ΣΥΜΒΑΣΗΣ</w:t>
            </w:r>
            <w:r w:rsidR="00F64378">
              <w:rPr>
                <w:noProof/>
                <w:webHidden/>
              </w:rPr>
              <w:tab/>
            </w:r>
            <w:r w:rsidR="00F64378">
              <w:rPr>
                <w:noProof/>
                <w:webHidden/>
              </w:rPr>
              <w:fldChar w:fldCharType="begin"/>
            </w:r>
            <w:r w:rsidR="00F64378">
              <w:rPr>
                <w:noProof/>
                <w:webHidden/>
              </w:rPr>
              <w:instrText xml:space="preserve"> PAGEREF _Toc158293628 \h </w:instrText>
            </w:r>
            <w:r w:rsidR="00F64378">
              <w:rPr>
                <w:noProof/>
                <w:webHidden/>
              </w:rPr>
            </w:r>
            <w:r w:rsidR="00F64378">
              <w:rPr>
                <w:noProof/>
                <w:webHidden/>
              </w:rPr>
              <w:fldChar w:fldCharType="separate"/>
            </w:r>
            <w:r w:rsidR="0032466D">
              <w:rPr>
                <w:noProof/>
                <w:webHidden/>
              </w:rPr>
              <w:t>6</w:t>
            </w:r>
            <w:r w:rsidR="00F64378">
              <w:rPr>
                <w:noProof/>
                <w:webHidden/>
              </w:rPr>
              <w:fldChar w:fldCharType="end"/>
            </w:r>
          </w:hyperlink>
        </w:p>
        <w:p w14:paraId="61438589" w14:textId="44114BC8"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29" w:history="1">
            <w:r w:rsidR="00F64378" w:rsidRPr="004D6761">
              <w:rPr>
                <w:rStyle w:val="-"/>
                <w:noProof/>
                <w:lang w:val="el-GR"/>
              </w:rPr>
              <w:t>1.1</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Στοιχεία Αναθέτουσας Αρχής</w:t>
            </w:r>
            <w:r w:rsidR="00F64378">
              <w:rPr>
                <w:noProof/>
                <w:webHidden/>
              </w:rPr>
              <w:tab/>
            </w:r>
            <w:r w:rsidR="00F64378">
              <w:rPr>
                <w:noProof/>
                <w:webHidden/>
              </w:rPr>
              <w:fldChar w:fldCharType="begin"/>
            </w:r>
            <w:r w:rsidR="00F64378">
              <w:rPr>
                <w:noProof/>
                <w:webHidden/>
              </w:rPr>
              <w:instrText xml:space="preserve"> PAGEREF _Toc158293629 \h </w:instrText>
            </w:r>
            <w:r w:rsidR="00F64378">
              <w:rPr>
                <w:noProof/>
                <w:webHidden/>
              </w:rPr>
            </w:r>
            <w:r w:rsidR="00F64378">
              <w:rPr>
                <w:noProof/>
                <w:webHidden/>
              </w:rPr>
              <w:fldChar w:fldCharType="separate"/>
            </w:r>
            <w:r w:rsidR="0032466D">
              <w:rPr>
                <w:noProof/>
                <w:webHidden/>
              </w:rPr>
              <w:t>6</w:t>
            </w:r>
            <w:r w:rsidR="00F64378">
              <w:rPr>
                <w:noProof/>
                <w:webHidden/>
              </w:rPr>
              <w:fldChar w:fldCharType="end"/>
            </w:r>
          </w:hyperlink>
        </w:p>
        <w:p w14:paraId="7666D107" w14:textId="01B890B3"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0" w:history="1">
            <w:r w:rsidR="00F64378" w:rsidRPr="004D6761">
              <w:rPr>
                <w:rStyle w:val="-"/>
                <w:noProof/>
                <w:lang w:val="el-GR"/>
              </w:rPr>
              <w:t>1.2</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Στοιχεία Διαδικασίας - Χρηματοδότηση</w:t>
            </w:r>
            <w:r w:rsidR="00F64378">
              <w:rPr>
                <w:noProof/>
                <w:webHidden/>
              </w:rPr>
              <w:tab/>
            </w:r>
            <w:r w:rsidR="00F64378">
              <w:rPr>
                <w:noProof/>
                <w:webHidden/>
              </w:rPr>
              <w:fldChar w:fldCharType="begin"/>
            </w:r>
            <w:r w:rsidR="00F64378">
              <w:rPr>
                <w:noProof/>
                <w:webHidden/>
              </w:rPr>
              <w:instrText xml:space="preserve"> PAGEREF _Toc158293630 \h </w:instrText>
            </w:r>
            <w:r w:rsidR="00F64378">
              <w:rPr>
                <w:noProof/>
                <w:webHidden/>
              </w:rPr>
            </w:r>
            <w:r w:rsidR="00F64378">
              <w:rPr>
                <w:noProof/>
                <w:webHidden/>
              </w:rPr>
              <w:fldChar w:fldCharType="separate"/>
            </w:r>
            <w:r w:rsidR="0032466D">
              <w:rPr>
                <w:noProof/>
                <w:webHidden/>
              </w:rPr>
              <w:t>6</w:t>
            </w:r>
            <w:r w:rsidR="00F64378">
              <w:rPr>
                <w:noProof/>
                <w:webHidden/>
              </w:rPr>
              <w:fldChar w:fldCharType="end"/>
            </w:r>
          </w:hyperlink>
        </w:p>
        <w:p w14:paraId="616DE7D6" w14:textId="60685DC1"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1" w:history="1">
            <w:r w:rsidR="00F64378" w:rsidRPr="004D6761">
              <w:rPr>
                <w:rStyle w:val="-"/>
                <w:noProof/>
                <w:lang w:val="el-GR"/>
              </w:rPr>
              <w:t>1.3</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Συνοπτική Περιγραφή φυσικού και οικονομικού αντικειμένου της σύμβασης</w:t>
            </w:r>
            <w:r w:rsidR="00F64378">
              <w:rPr>
                <w:noProof/>
                <w:webHidden/>
              </w:rPr>
              <w:tab/>
            </w:r>
            <w:r w:rsidR="00F64378">
              <w:rPr>
                <w:noProof/>
                <w:webHidden/>
              </w:rPr>
              <w:fldChar w:fldCharType="begin"/>
            </w:r>
            <w:r w:rsidR="00F64378">
              <w:rPr>
                <w:noProof/>
                <w:webHidden/>
              </w:rPr>
              <w:instrText xml:space="preserve"> PAGEREF _Toc158293631 \h </w:instrText>
            </w:r>
            <w:r w:rsidR="00F64378">
              <w:rPr>
                <w:noProof/>
                <w:webHidden/>
              </w:rPr>
            </w:r>
            <w:r w:rsidR="00F64378">
              <w:rPr>
                <w:noProof/>
                <w:webHidden/>
              </w:rPr>
              <w:fldChar w:fldCharType="separate"/>
            </w:r>
            <w:r w:rsidR="0032466D">
              <w:rPr>
                <w:noProof/>
                <w:webHidden/>
              </w:rPr>
              <w:t>7</w:t>
            </w:r>
            <w:r w:rsidR="00F64378">
              <w:rPr>
                <w:noProof/>
                <w:webHidden/>
              </w:rPr>
              <w:fldChar w:fldCharType="end"/>
            </w:r>
          </w:hyperlink>
        </w:p>
        <w:p w14:paraId="5063E4F7" w14:textId="514994E0"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2" w:history="1">
            <w:r w:rsidR="00F64378" w:rsidRPr="004D6761">
              <w:rPr>
                <w:rStyle w:val="-"/>
                <w:noProof/>
                <w:lang w:val="el-GR"/>
              </w:rPr>
              <w:t>1.4</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Θεσμικό πλαίσιο</w:t>
            </w:r>
            <w:r w:rsidR="00F64378">
              <w:rPr>
                <w:noProof/>
                <w:webHidden/>
              </w:rPr>
              <w:tab/>
            </w:r>
            <w:r w:rsidR="00F64378">
              <w:rPr>
                <w:noProof/>
                <w:webHidden/>
              </w:rPr>
              <w:fldChar w:fldCharType="begin"/>
            </w:r>
            <w:r w:rsidR="00F64378">
              <w:rPr>
                <w:noProof/>
                <w:webHidden/>
              </w:rPr>
              <w:instrText xml:space="preserve"> PAGEREF _Toc158293632 \h </w:instrText>
            </w:r>
            <w:r w:rsidR="00F64378">
              <w:rPr>
                <w:noProof/>
                <w:webHidden/>
              </w:rPr>
            </w:r>
            <w:r w:rsidR="00F64378">
              <w:rPr>
                <w:noProof/>
                <w:webHidden/>
              </w:rPr>
              <w:fldChar w:fldCharType="separate"/>
            </w:r>
            <w:r w:rsidR="0032466D">
              <w:rPr>
                <w:noProof/>
                <w:webHidden/>
              </w:rPr>
              <w:t>7</w:t>
            </w:r>
            <w:r w:rsidR="00F64378">
              <w:rPr>
                <w:noProof/>
                <w:webHidden/>
              </w:rPr>
              <w:fldChar w:fldCharType="end"/>
            </w:r>
          </w:hyperlink>
        </w:p>
        <w:p w14:paraId="2353CAF9" w14:textId="730D7DEC"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3" w:history="1">
            <w:r w:rsidR="00F64378" w:rsidRPr="004D6761">
              <w:rPr>
                <w:rStyle w:val="-"/>
                <w:noProof/>
                <w:lang w:val="el-GR"/>
              </w:rPr>
              <w:t>1.5</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Προθεσμία παραλαβής προσφορών και διενέργεια διαγωνισμού</w:t>
            </w:r>
            <w:r w:rsidR="00F64378">
              <w:rPr>
                <w:noProof/>
                <w:webHidden/>
              </w:rPr>
              <w:tab/>
            </w:r>
            <w:r w:rsidR="00F64378">
              <w:rPr>
                <w:noProof/>
                <w:webHidden/>
              </w:rPr>
              <w:fldChar w:fldCharType="begin"/>
            </w:r>
            <w:r w:rsidR="00F64378">
              <w:rPr>
                <w:noProof/>
                <w:webHidden/>
              </w:rPr>
              <w:instrText xml:space="preserve"> PAGEREF _Toc158293633 \h </w:instrText>
            </w:r>
            <w:r w:rsidR="00F64378">
              <w:rPr>
                <w:noProof/>
                <w:webHidden/>
              </w:rPr>
            </w:r>
            <w:r w:rsidR="00F64378">
              <w:rPr>
                <w:noProof/>
                <w:webHidden/>
              </w:rPr>
              <w:fldChar w:fldCharType="separate"/>
            </w:r>
            <w:r w:rsidR="0032466D">
              <w:rPr>
                <w:noProof/>
                <w:webHidden/>
              </w:rPr>
              <w:t>12</w:t>
            </w:r>
            <w:r w:rsidR="00F64378">
              <w:rPr>
                <w:noProof/>
                <w:webHidden/>
              </w:rPr>
              <w:fldChar w:fldCharType="end"/>
            </w:r>
          </w:hyperlink>
        </w:p>
        <w:p w14:paraId="609E73DE" w14:textId="34741956"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4" w:history="1">
            <w:r w:rsidR="00F64378" w:rsidRPr="004D6761">
              <w:rPr>
                <w:rStyle w:val="-"/>
                <w:noProof/>
                <w:lang w:val="el-GR"/>
              </w:rPr>
              <w:t>1.6</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Δημοσιότητα</w:t>
            </w:r>
            <w:r w:rsidR="00F64378">
              <w:rPr>
                <w:noProof/>
                <w:webHidden/>
              </w:rPr>
              <w:tab/>
            </w:r>
            <w:r w:rsidR="00F64378">
              <w:rPr>
                <w:noProof/>
                <w:webHidden/>
              </w:rPr>
              <w:fldChar w:fldCharType="begin"/>
            </w:r>
            <w:r w:rsidR="00F64378">
              <w:rPr>
                <w:noProof/>
                <w:webHidden/>
              </w:rPr>
              <w:instrText xml:space="preserve"> PAGEREF _Toc158293634 \h </w:instrText>
            </w:r>
            <w:r w:rsidR="00F64378">
              <w:rPr>
                <w:noProof/>
                <w:webHidden/>
              </w:rPr>
            </w:r>
            <w:r w:rsidR="00F64378">
              <w:rPr>
                <w:noProof/>
                <w:webHidden/>
              </w:rPr>
              <w:fldChar w:fldCharType="separate"/>
            </w:r>
            <w:r w:rsidR="0032466D">
              <w:rPr>
                <w:noProof/>
                <w:webHidden/>
              </w:rPr>
              <w:t>12</w:t>
            </w:r>
            <w:r w:rsidR="00F64378">
              <w:rPr>
                <w:noProof/>
                <w:webHidden/>
              </w:rPr>
              <w:fldChar w:fldCharType="end"/>
            </w:r>
          </w:hyperlink>
        </w:p>
        <w:p w14:paraId="39CFFB71" w14:textId="509BB23E"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5" w:history="1">
            <w:r w:rsidR="00F64378" w:rsidRPr="004D6761">
              <w:rPr>
                <w:rStyle w:val="-"/>
                <w:noProof/>
                <w:lang w:val="el-GR"/>
              </w:rPr>
              <w:t>1.7</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Αρχές εφαρμοζόμενες στη διαδικασία σύναψης</w:t>
            </w:r>
            <w:r w:rsidR="00F64378">
              <w:rPr>
                <w:noProof/>
                <w:webHidden/>
              </w:rPr>
              <w:tab/>
            </w:r>
            <w:r w:rsidR="00F64378">
              <w:rPr>
                <w:noProof/>
                <w:webHidden/>
              </w:rPr>
              <w:fldChar w:fldCharType="begin"/>
            </w:r>
            <w:r w:rsidR="00F64378">
              <w:rPr>
                <w:noProof/>
                <w:webHidden/>
              </w:rPr>
              <w:instrText xml:space="preserve"> PAGEREF _Toc158293635 \h </w:instrText>
            </w:r>
            <w:r w:rsidR="00F64378">
              <w:rPr>
                <w:noProof/>
                <w:webHidden/>
              </w:rPr>
            </w:r>
            <w:r w:rsidR="00F64378">
              <w:rPr>
                <w:noProof/>
                <w:webHidden/>
              </w:rPr>
              <w:fldChar w:fldCharType="separate"/>
            </w:r>
            <w:r w:rsidR="0032466D">
              <w:rPr>
                <w:noProof/>
                <w:webHidden/>
              </w:rPr>
              <w:t>12</w:t>
            </w:r>
            <w:r w:rsidR="00F64378">
              <w:rPr>
                <w:noProof/>
                <w:webHidden/>
              </w:rPr>
              <w:fldChar w:fldCharType="end"/>
            </w:r>
          </w:hyperlink>
        </w:p>
        <w:p w14:paraId="7AEDF830" w14:textId="467FB373" w:rsidR="00F64378"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8293636" w:history="1">
            <w:r w:rsidR="00F64378" w:rsidRPr="004D6761">
              <w:rPr>
                <w:rStyle w:val="-"/>
                <w:noProof/>
                <w14:scene3d>
                  <w14:camera w14:prst="orthographicFront"/>
                  <w14:lightRig w14:rig="threePt" w14:dir="t">
                    <w14:rot w14:lat="0" w14:lon="0" w14:rev="0"/>
                  </w14:lightRig>
                </w14:scene3d>
              </w:rPr>
              <w:t>2.</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rPr>
              <w:t>ΓΕΝΙΚΟΙ ΚΑΙ ΕΙΔΙΚΟΙ ΟΡΟΙ ΣΥΜΜΕΤΟΧΗΣ</w:t>
            </w:r>
            <w:r w:rsidR="00F64378">
              <w:rPr>
                <w:noProof/>
                <w:webHidden/>
              </w:rPr>
              <w:tab/>
            </w:r>
            <w:r w:rsidR="00F64378">
              <w:rPr>
                <w:noProof/>
                <w:webHidden/>
              </w:rPr>
              <w:fldChar w:fldCharType="begin"/>
            </w:r>
            <w:r w:rsidR="00F64378">
              <w:rPr>
                <w:noProof/>
                <w:webHidden/>
              </w:rPr>
              <w:instrText xml:space="preserve"> PAGEREF _Toc158293636 \h </w:instrText>
            </w:r>
            <w:r w:rsidR="00F64378">
              <w:rPr>
                <w:noProof/>
                <w:webHidden/>
              </w:rPr>
            </w:r>
            <w:r w:rsidR="00F64378">
              <w:rPr>
                <w:noProof/>
                <w:webHidden/>
              </w:rPr>
              <w:fldChar w:fldCharType="separate"/>
            </w:r>
            <w:r w:rsidR="0032466D">
              <w:rPr>
                <w:noProof/>
                <w:webHidden/>
              </w:rPr>
              <w:t>14</w:t>
            </w:r>
            <w:r w:rsidR="00F64378">
              <w:rPr>
                <w:noProof/>
                <w:webHidden/>
              </w:rPr>
              <w:fldChar w:fldCharType="end"/>
            </w:r>
          </w:hyperlink>
        </w:p>
        <w:p w14:paraId="165736FC" w14:textId="18A3AF58"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37" w:history="1">
            <w:r w:rsidR="00F64378" w:rsidRPr="004D6761">
              <w:rPr>
                <w:rStyle w:val="-"/>
                <w:noProof/>
                <w:lang w:val="el-GR"/>
              </w:rPr>
              <w:t>2.1</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Γενικές Πληροφορίες</w:t>
            </w:r>
            <w:r w:rsidR="00F64378">
              <w:rPr>
                <w:noProof/>
                <w:webHidden/>
              </w:rPr>
              <w:tab/>
            </w:r>
            <w:r w:rsidR="00F64378">
              <w:rPr>
                <w:noProof/>
                <w:webHidden/>
              </w:rPr>
              <w:fldChar w:fldCharType="begin"/>
            </w:r>
            <w:r w:rsidR="00F64378">
              <w:rPr>
                <w:noProof/>
                <w:webHidden/>
              </w:rPr>
              <w:instrText xml:space="preserve"> PAGEREF _Toc158293637 \h </w:instrText>
            </w:r>
            <w:r w:rsidR="00F64378">
              <w:rPr>
                <w:noProof/>
                <w:webHidden/>
              </w:rPr>
            </w:r>
            <w:r w:rsidR="00F64378">
              <w:rPr>
                <w:noProof/>
                <w:webHidden/>
              </w:rPr>
              <w:fldChar w:fldCharType="separate"/>
            </w:r>
            <w:r w:rsidR="0032466D">
              <w:rPr>
                <w:noProof/>
                <w:webHidden/>
              </w:rPr>
              <w:t>14</w:t>
            </w:r>
            <w:r w:rsidR="00F64378">
              <w:rPr>
                <w:noProof/>
                <w:webHidden/>
              </w:rPr>
              <w:fldChar w:fldCharType="end"/>
            </w:r>
          </w:hyperlink>
        </w:p>
        <w:p w14:paraId="2AE52A9B" w14:textId="0C0BAF4E"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38" w:history="1">
            <w:r w:rsidR="00F64378" w:rsidRPr="004D6761">
              <w:rPr>
                <w:rStyle w:val="-"/>
                <w:noProof/>
                <w:lang w:val="el-GR"/>
              </w:rPr>
              <w:t>2.1.1</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Έγγραφα της σύμβασης</w:t>
            </w:r>
            <w:r w:rsidR="00F64378">
              <w:rPr>
                <w:noProof/>
                <w:webHidden/>
              </w:rPr>
              <w:tab/>
            </w:r>
            <w:r w:rsidR="00F64378">
              <w:rPr>
                <w:noProof/>
                <w:webHidden/>
              </w:rPr>
              <w:fldChar w:fldCharType="begin"/>
            </w:r>
            <w:r w:rsidR="00F64378">
              <w:rPr>
                <w:noProof/>
                <w:webHidden/>
              </w:rPr>
              <w:instrText xml:space="preserve"> PAGEREF _Toc158293638 \h </w:instrText>
            </w:r>
            <w:r w:rsidR="00F64378">
              <w:rPr>
                <w:noProof/>
                <w:webHidden/>
              </w:rPr>
            </w:r>
            <w:r w:rsidR="00F64378">
              <w:rPr>
                <w:noProof/>
                <w:webHidden/>
              </w:rPr>
              <w:fldChar w:fldCharType="separate"/>
            </w:r>
            <w:r w:rsidR="0032466D">
              <w:rPr>
                <w:noProof/>
                <w:webHidden/>
              </w:rPr>
              <w:t>14</w:t>
            </w:r>
            <w:r w:rsidR="00F64378">
              <w:rPr>
                <w:noProof/>
                <w:webHidden/>
              </w:rPr>
              <w:fldChar w:fldCharType="end"/>
            </w:r>
          </w:hyperlink>
        </w:p>
        <w:p w14:paraId="34A0339B" w14:textId="3AD3DBCF"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39" w:history="1">
            <w:r w:rsidR="00F64378" w:rsidRPr="004D6761">
              <w:rPr>
                <w:rStyle w:val="-"/>
                <w:noProof/>
                <w:lang w:val="el-GR"/>
              </w:rPr>
              <w:t>2.1.2</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Επικοινωνία – Πρόσβαση στα έγγραφα της Σύμβασης</w:t>
            </w:r>
            <w:r w:rsidR="00F64378">
              <w:rPr>
                <w:noProof/>
                <w:webHidden/>
              </w:rPr>
              <w:tab/>
            </w:r>
            <w:r w:rsidR="00F64378">
              <w:rPr>
                <w:noProof/>
                <w:webHidden/>
              </w:rPr>
              <w:fldChar w:fldCharType="begin"/>
            </w:r>
            <w:r w:rsidR="00F64378">
              <w:rPr>
                <w:noProof/>
                <w:webHidden/>
              </w:rPr>
              <w:instrText xml:space="preserve"> PAGEREF _Toc158293639 \h </w:instrText>
            </w:r>
            <w:r w:rsidR="00F64378">
              <w:rPr>
                <w:noProof/>
                <w:webHidden/>
              </w:rPr>
            </w:r>
            <w:r w:rsidR="00F64378">
              <w:rPr>
                <w:noProof/>
                <w:webHidden/>
              </w:rPr>
              <w:fldChar w:fldCharType="separate"/>
            </w:r>
            <w:r w:rsidR="0032466D">
              <w:rPr>
                <w:noProof/>
                <w:webHidden/>
              </w:rPr>
              <w:t>14</w:t>
            </w:r>
            <w:r w:rsidR="00F64378">
              <w:rPr>
                <w:noProof/>
                <w:webHidden/>
              </w:rPr>
              <w:fldChar w:fldCharType="end"/>
            </w:r>
          </w:hyperlink>
        </w:p>
        <w:p w14:paraId="00E89D1A" w14:textId="7A74AEEF"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0" w:history="1">
            <w:r w:rsidR="00F64378" w:rsidRPr="004D6761">
              <w:rPr>
                <w:rStyle w:val="-"/>
                <w:noProof/>
                <w:lang w:val="el-GR"/>
              </w:rPr>
              <w:t>2.1.3</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Παροχή Διευκρινίσεων</w:t>
            </w:r>
            <w:r w:rsidR="00F64378">
              <w:rPr>
                <w:noProof/>
                <w:webHidden/>
              </w:rPr>
              <w:tab/>
            </w:r>
            <w:r w:rsidR="00F64378">
              <w:rPr>
                <w:noProof/>
                <w:webHidden/>
              </w:rPr>
              <w:fldChar w:fldCharType="begin"/>
            </w:r>
            <w:r w:rsidR="00F64378">
              <w:rPr>
                <w:noProof/>
                <w:webHidden/>
              </w:rPr>
              <w:instrText xml:space="preserve"> PAGEREF _Toc158293640 \h </w:instrText>
            </w:r>
            <w:r w:rsidR="00F64378">
              <w:rPr>
                <w:noProof/>
                <w:webHidden/>
              </w:rPr>
            </w:r>
            <w:r w:rsidR="00F64378">
              <w:rPr>
                <w:noProof/>
                <w:webHidden/>
              </w:rPr>
              <w:fldChar w:fldCharType="separate"/>
            </w:r>
            <w:r w:rsidR="0032466D">
              <w:rPr>
                <w:noProof/>
                <w:webHidden/>
              </w:rPr>
              <w:t>14</w:t>
            </w:r>
            <w:r w:rsidR="00F64378">
              <w:rPr>
                <w:noProof/>
                <w:webHidden/>
              </w:rPr>
              <w:fldChar w:fldCharType="end"/>
            </w:r>
          </w:hyperlink>
        </w:p>
        <w:p w14:paraId="76DF8F1C" w14:textId="530595C7"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1" w:history="1">
            <w:r w:rsidR="00F64378" w:rsidRPr="004D6761">
              <w:rPr>
                <w:rStyle w:val="-"/>
                <w:noProof/>
                <w:lang w:val="el-GR"/>
              </w:rPr>
              <w:t>2.1.4</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Γλώσσα</w:t>
            </w:r>
            <w:r w:rsidR="00F64378">
              <w:rPr>
                <w:noProof/>
                <w:webHidden/>
              </w:rPr>
              <w:tab/>
            </w:r>
            <w:r w:rsidR="00F64378">
              <w:rPr>
                <w:noProof/>
                <w:webHidden/>
              </w:rPr>
              <w:fldChar w:fldCharType="begin"/>
            </w:r>
            <w:r w:rsidR="00F64378">
              <w:rPr>
                <w:noProof/>
                <w:webHidden/>
              </w:rPr>
              <w:instrText xml:space="preserve"> PAGEREF _Toc158293641 \h </w:instrText>
            </w:r>
            <w:r w:rsidR="00F64378">
              <w:rPr>
                <w:noProof/>
                <w:webHidden/>
              </w:rPr>
            </w:r>
            <w:r w:rsidR="00F64378">
              <w:rPr>
                <w:noProof/>
                <w:webHidden/>
              </w:rPr>
              <w:fldChar w:fldCharType="separate"/>
            </w:r>
            <w:r w:rsidR="0032466D">
              <w:rPr>
                <w:noProof/>
                <w:webHidden/>
              </w:rPr>
              <w:t>15</w:t>
            </w:r>
            <w:r w:rsidR="00F64378">
              <w:rPr>
                <w:noProof/>
                <w:webHidden/>
              </w:rPr>
              <w:fldChar w:fldCharType="end"/>
            </w:r>
          </w:hyperlink>
        </w:p>
        <w:p w14:paraId="79822CDD" w14:textId="49327AE0"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2" w:history="1">
            <w:r w:rsidR="00F64378" w:rsidRPr="004D6761">
              <w:rPr>
                <w:rStyle w:val="-"/>
                <w:noProof/>
                <w:lang w:val="el-GR"/>
              </w:rPr>
              <w:t>2.1.5</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Εγγυήσεις</w:t>
            </w:r>
            <w:r w:rsidR="00F64378">
              <w:rPr>
                <w:noProof/>
                <w:webHidden/>
              </w:rPr>
              <w:tab/>
            </w:r>
            <w:r w:rsidR="00F64378">
              <w:rPr>
                <w:noProof/>
                <w:webHidden/>
              </w:rPr>
              <w:fldChar w:fldCharType="begin"/>
            </w:r>
            <w:r w:rsidR="00F64378">
              <w:rPr>
                <w:noProof/>
                <w:webHidden/>
              </w:rPr>
              <w:instrText xml:space="preserve"> PAGEREF _Toc158293642 \h </w:instrText>
            </w:r>
            <w:r w:rsidR="00F64378">
              <w:rPr>
                <w:noProof/>
                <w:webHidden/>
              </w:rPr>
            </w:r>
            <w:r w:rsidR="00F64378">
              <w:rPr>
                <w:noProof/>
                <w:webHidden/>
              </w:rPr>
              <w:fldChar w:fldCharType="separate"/>
            </w:r>
            <w:r w:rsidR="0032466D">
              <w:rPr>
                <w:noProof/>
                <w:webHidden/>
              </w:rPr>
              <w:t>15</w:t>
            </w:r>
            <w:r w:rsidR="00F64378">
              <w:rPr>
                <w:noProof/>
                <w:webHidden/>
              </w:rPr>
              <w:fldChar w:fldCharType="end"/>
            </w:r>
          </w:hyperlink>
        </w:p>
        <w:p w14:paraId="1200243B" w14:textId="22CC8A0A"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3" w:history="1">
            <w:r w:rsidR="00F64378" w:rsidRPr="004D6761">
              <w:rPr>
                <w:rStyle w:val="-"/>
                <w:noProof/>
                <w:lang w:val="el-GR"/>
              </w:rPr>
              <w:t>2.1.6</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Προστασία Προσωπικών Δεδομένων</w:t>
            </w:r>
            <w:r w:rsidR="00F64378">
              <w:rPr>
                <w:noProof/>
                <w:webHidden/>
              </w:rPr>
              <w:tab/>
            </w:r>
            <w:r w:rsidR="00F64378">
              <w:rPr>
                <w:noProof/>
                <w:webHidden/>
              </w:rPr>
              <w:fldChar w:fldCharType="begin"/>
            </w:r>
            <w:r w:rsidR="00F64378">
              <w:rPr>
                <w:noProof/>
                <w:webHidden/>
              </w:rPr>
              <w:instrText xml:space="preserve"> PAGEREF _Toc158293643 \h </w:instrText>
            </w:r>
            <w:r w:rsidR="00F64378">
              <w:rPr>
                <w:noProof/>
                <w:webHidden/>
              </w:rPr>
            </w:r>
            <w:r w:rsidR="00F64378">
              <w:rPr>
                <w:noProof/>
                <w:webHidden/>
              </w:rPr>
              <w:fldChar w:fldCharType="separate"/>
            </w:r>
            <w:r w:rsidR="0032466D">
              <w:rPr>
                <w:noProof/>
                <w:webHidden/>
              </w:rPr>
              <w:t>16</w:t>
            </w:r>
            <w:r w:rsidR="00F64378">
              <w:rPr>
                <w:noProof/>
                <w:webHidden/>
              </w:rPr>
              <w:fldChar w:fldCharType="end"/>
            </w:r>
          </w:hyperlink>
        </w:p>
        <w:p w14:paraId="2A7AAE59" w14:textId="5A284C96"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44" w:history="1">
            <w:r w:rsidR="00F64378" w:rsidRPr="004D6761">
              <w:rPr>
                <w:rStyle w:val="-"/>
                <w:noProof/>
                <w:lang w:val="el-GR"/>
              </w:rPr>
              <w:t>2.2</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Δικαίωμα Συμμετοχής - Κριτήρια Ποιοτικής Επιλογής</w:t>
            </w:r>
            <w:r w:rsidR="00F64378">
              <w:rPr>
                <w:noProof/>
                <w:webHidden/>
              </w:rPr>
              <w:tab/>
            </w:r>
            <w:r w:rsidR="00F64378">
              <w:rPr>
                <w:noProof/>
                <w:webHidden/>
              </w:rPr>
              <w:fldChar w:fldCharType="begin"/>
            </w:r>
            <w:r w:rsidR="00F64378">
              <w:rPr>
                <w:noProof/>
                <w:webHidden/>
              </w:rPr>
              <w:instrText xml:space="preserve"> PAGEREF _Toc158293644 \h </w:instrText>
            </w:r>
            <w:r w:rsidR="00F64378">
              <w:rPr>
                <w:noProof/>
                <w:webHidden/>
              </w:rPr>
            </w:r>
            <w:r w:rsidR="00F64378">
              <w:rPr>
                <w:noProof/>
                <w:webHidden/>
              </w:rPr>
              <w:fldChar w:fldCharType="separate"/>
            </w:r>
            <w:r w:rsidR="0032466D">
              <w:rPr>
                <w:noProof/>
                <w:webHidden/>
              </w:rPr>
              <w:t>17</w:t>
            </w:r>
            <w:r w:rsidR="00F64378">
              <w:rPr>
                <w:noProof/>
                <w:webHidden/>
              </w:rPr>
              <w:fldChar w:fldCharType="end"/>
            </w:r>
          </w:hyperlink>
        </w:p>
        <w:p w14:paraId="3F7F47AD" w14:textId="74A50D59"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5" w:history="1">
            <w:r w:rsidR="00F64378" w:rsidRPr="004D6761">
              <w:rPr>
                <w:rStyle w:val="-"/>
                <w:noProof/>
                <w:lang w:val="el-GR"/>
              </w:rPr>
              <w:t>2.2.1</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Δικαιούμενοι συμμετοχής</w:t>
            </w:r>
            <w:r w:rsidR="00F64378">
              <w:rPr>
                <w:noProof/>
                <w:webHidden/>
              </w:rPr>
              <w:tab/>
            </w:r>
            <w:r w:rsidR="00F64378">
              <w:rPr>
                <w:noProof/>
                <w:webHidden/>
              </w:rPr>
              <w:fldChar w:fldCharType="begin"/>
            </w:r>
            <w:r w:rsidR="00F64378">
              <w:rPr>
                <w:noProof/>
                <w:webHidden/>
              </w:rPr>
              <w:instrText xml:space="preserve"> PAGEREF _Toc158293645 \h </w:instrText>
            </w:r>
            <w:r w:rsidR="00F64378">
              <w:rPr>
                <w:noProof/>
                <w:webHidden/>
              </w:rPr>
            </w:r>
            <w:r w:rsidR="00F64378">
              <w:rPr>
                <w:noProof/>
                <w:webHidden/>
              </w:rPr>
              <w:fldChar w:fldCharType="separate"/>
            </w:r>
            <w:r w:rsidR="0032466D">
              <w:rPr>
                <w:noProof/>
                <w:webHidden/>
              </w:rPr>
              <w:t>17</w:t>
            </w:r>
            <w:r w:rsidR="00F64378">
              <w:rPr>
                <w:noProof/>
                <w:webHidden/>
              </w:rPr>
              <w:fldChar w:fldCharType="end"/>
            </w:r>
          </w:hyperlink>
        </w:p>
        <w:p w14:paraId="10ED8C4C" w14:textId="7DEF0060"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6" w:history="1">
            <w:r w:rsidR="00F64378" w:rsidRPr="004D6761">
              <w:rPr>
                <w:rStyle w:val="-"/>
                <w:noProof/>
                <w:lang w:val="el-GR"/>
              </w:rPr>
              <w:t>2.2.2</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Εγγύηση συμμετοχής</w:t>
            </w:r>
            <w:r w:rsidR="00F64378">
              <w:rPr>
                <w:noProof/>
                <w:webHidden/>
              </w:rPr>
              <w:tab/>
            </w:r>
            <w:r w:rsidR="00F64378">
              <w:rPr>
                <w:noProof/>
                <w:webHidden/>
              </w:rPr>
              <w:fldChar w:fldCharType="begin"/>
            </w:r>
            <w:r w:rsidR="00F64378">
              <w:rPr>
                <w:noProof/>
                <w:webHidden/>
              </w:rPr>
              <w:instrText xml:space="preserve"> PAGEREF _Toc158293646 \h </w:instrText>
            </w:r>
            <w:r w:rsidR="00F64378">
              <w:rPr>
                <w:noProof/>
                <w:webHidden/>
              </w:rPr>
            </w:r>
            <w:r w:rsidR="00F64378">
              <w:rPr>
                <w:noProof/>
                <w:webHidden/>
              </w:rPr>
              <w:fldChar w:fldCharType="separate"/>
            </w:r>
            <w:r w:rsidR="0032466D">
              <w:rPr>
                <w:noProof/>
                <w:webHidden/>
              </w:rPr>
              <w:t>18</w:t>
            </w:r>
            <w:r w:rsidR="00F64378">
              <w:rPr>
                <w:noProof/>
                <w:webHidden/>
              </w:rPr>
              <w:fldChar w:fldCharType="end"/>
            </w:r>
          </w:hyperlink>
        </w:p>
        <w:p w14:paraId="042BE7ED" w14:textId="572555FA"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7" w:history="1">
            <w:r w:rsidR="00F64378" w:rsidRPr="004D6761">
              <w:rPr>
                <w:rStyle w:val="-"/>
                <w:noProof/>
                <w:lang w:val="el-GR"/>
              </w:rPr>
              <w:t>2.2.3</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Λόγοι αποκλεισμού</w:t>
            </w:r>
            <w:r w:rsidR="00F64378">
              <w:rPr>
                <w:noProof/>
                <w:webHidden/>
              </w:rPr>
              <w:tab/>
            </w:r>
            <w:r w:rsidR="00F64378">
              <w:rPr>
                <w:noProof/>
                <w:webHidden/>
              </w:rPr>
              <w:fldChar w:fldCharType="begin"/>
            </w:r>
            <w:r w:rsidR="00F64378">
              <w:rPr>
                <w:noProof/>
                <w:webHidden/>
              </w:rPr>
              <w:instrText xml:space="preserve"> PAGEREF _Toc158293647 \h </w:instrText>
            </w:r>
            <w:r w:rsidR="00F64378">
              <w:rPr>
                <w:noProof/>
                <w:webHidden/>
              </w:rPr>
            </w:r>
            <w:r w:rsidR="00F64378">
              <w:rPr>
                <w:noProof/>
                <w:webHidden/>
              </w:rPr>
              <w:fldChar w:fldCharType="separate"/>
            </w:r>
            <w:r w:rsidR="0032466D">
              <w:rPr>
                <w:noProof/>
                <w:webHidden/>
              </w:rPr>
              <w:t>20</w:t>
            </w:r>
            <w:r w:rsidR="00F64378">
              <w:rPr>
                <w:noProof/>
                <w:webHidden/>
              </w:rPr>
              <w:fldChar w:fldCharType="end"/>
            </w:r>
          </w:hyperlink>
        </w:p>
        <w:p w14:paraId="236D17F0" w14:textId="5FCD5EFB" w:rsidR="00F64378" w:rsidRDefault="00000000">
          <w:pPr>
            <w:pStyle w:val="31"/>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8" w:history="1">
            <w:r w:rsidR="00F64378" w:rsidRPr="004D6761">
              <w:rPr>
                <w:rStyle w:val="-"/>
                <w:noProof/>
                <w:lang w:val="el-GR"/>
              </w:rPr>
              <w:t>Κριτήρια Ποιοτικής Επιλογής &amp; αποδεικτά στοιχεία</w:t>
            </w:r>
            <w:r w:rsidR="00F64378">
              <w:rPr>
                <w:noProof/>
                <w:webHidden/>
              </w:rPr>
              <w:tab/>
            </w:r>
            <w:r w:rsidR="00F64378">
              <w:rPr>
                <w:noProof/>
                <w:webHidden/>
              </w:rPr>
              <w:fldChar w:fldCharType="begin"/>
            </w:r>
            <w:r w:rsidR="00F64378">
              <w:rPr>
                <w:noProof/>
                <w:webHidden/>
              </w:rPr>
              <w:instrText xml:space="preserve"> PAGEREF _Toc158293648 \h </w:instrText>
            </w:r>
            <w:r w:rsidR="00F64378">
              <w:rPr>
                <w:noProof/>
                <w:webHidden/>
              </w:rPr>
            </w:r>
            <w:r w:rsidR="00F64378">
              <w:rPr>
                <w:noProof/>
                <w:webHidden/>
              </w:rPr>
              <w:fldChar w:fldCharType="separate"/>
            </w:r>
            <w:r w:rsidR="0032466D">
              <w:rPr>
                <w:noProof/>
                <w:webHidden/>
              </w:rPr>
              <w:t>23</w:t>
            </w:r>
            <w:r w:rsidR="00F64378">
              <w:rPr>
                <w:noProof/>
                <w:webHidden/>
              </w:rPr>
              <w:fldChar w:fldCharType="end"/>
            </w:r>
          </w:hyperlink>
        </w:p>
        <w:p w14:paraId="2B3C0571" w14:textId="75E4FBFE"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49" w:history="1">
            <w:r w:rsidR="00F64378" w:rsidRPr="004D6761">
              <w:rPr>
                <w:rStyle w:val="-"/>
                <w:noProof/>
                <w:lang w:val="el-GR"/>
              </w:rPr>
              <w:t>2.2.4</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Καταλληλόλητα άσκησης επαγγελματικής δραστηριότητας</w:t>
            </w:r>
            <w:r w:rsidR="00F64378">
              <w:rPr>
                <w:noProof/>
                <w:webHidden/>
              </w:rPr>
              <w:tab/>
            </w:r>
            <w:r w:rsidR="00F64378">
              <w:rPr>
                <w:noProof/>
                <w:webHidden/>
              </w:rPr>
              <w:fldChar w:fldCharType="begin"/>
            </w:r>
            <w:r w:rsidR="00F64378">
              <w:rPr>
                <w:noProof/>
                <w:webHidden/>
              </w:rPr>
              <w:instrText xml:space="preserve"> PAGEREF _Toc158293649 \h </w:instrText>
            </w:r>
            <w:r w:rsidR="00F64378">
              <w:rPr>
                <w:noProof/>
                <w:webHidden/>
              </w:rPr>
            </w:r>
            <w:r w:rsidR="00F64378">
              <w:rPr>
                <w:noProof/>
                <w:webHidden/>
              </w:rPr>
              <w:fldChar w:fldCharType="separate"/>
            </w:r>
            <w:r w:rsidR="0032466D">
              <w:rPr>
                <w:noProof/>
                <w:webHidden/>
              </w:rPr>
              <w:t>23</w:t>
            </w:r>
            <w:r w:rsidR="00F64378">
              <w:rPr>
                <w:noProof/>
                <w:webHidden/>
              </w:rPr>
              <w:fldChar w:fldCharType="end"/>
            </w:r>
          </w:hyperlink>
        </w:p>
        <w:p w14:paraId="38A97CD2" w14:textId="708946A7"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50" w:history="1">
            <w:r w:rsidR="00F64378" w:rsidRPr="004D6761">
              <w:rPr>
                <w:rStyle w:val="-"/>
                <w:noProof/>
                <w:lang w:val="el-GR"/>
              </w:rPr>
              <w:t>2.2.5</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Οικονομική και χρηματοοικονομική επάρκεια</w:t>
            </w:r>
            <w:r w:rsidR="00F64378">
              <w:rPr>
                <w:noProof/>
                <w:webHidden/>
              </w:rPr>
              <w:tab/>
            </w:r>
            <w:r w:rsidR="00F64378">
              <w:rPr>
                <w:noProof/>
                <w:webHidden/>
              </w:rPr>
              <w:fldChar w:fldCharType="begin"/>
            </w:r>
            <w:r w:rsidR="00F64378">
              <w:rPr>
                <w:noProof/>
                <w:webHidden/>
              </w:rPr>
              <w:instrText xml:space="preserve"> PAGEREF _Toc158293650 \h </w:instrText>
            </w:r>
            <w:r w:rsidR="00F64378">
              <w:rPr>
                <w:noProof/>
                <w:webHidden/>
              </w:rPr>
            </w:r>
            <w:r w:rsidR="00F64378">
              <w:rPr>
                <w:noProof/>
                <w:webHidden/>
              </w:rPr>
              <w:fldChar w:fldCharType="separate"/>
            </w:r>
            <w:r w:rsidR="0032466D">
              <w:rPr>
                <w:noProof/>
                <w:webHidden/>
              </w:rPr>
              <w:t>24</w:t>
            </w:r>
            <w:r w:rsidR="00F64378">
              <w:rPr>
                <w:noProof/>
                <w:webHidden/>
              </w:rPr>
              <w:fldChar w:fldCharType="end"/>
            </w:r>
          </w:hyperlink>
        </w:p>
        <w:p w14:paraId="592643AD" w14:textId="0A66EBA0"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51" w:history="1">
            <w:r w:rsidR="00F64378" w:rsidRPr="004D6761">
              <w:rPr>
                <w:rStyle w:val="-"/>
                <w:noProof/>
                <w:lang w:val="el-GR"/>
              </w:rPr>
              <w:t>2.2.6</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Τεχνική και επαγγελματική ικανότητα</w:t>
            </w:r>
            <w:r w:rsidR="00F64378">
              <w:rPr>
                <w:noProof/>
                <w:webHidden/>
              </w:rPr>
              <w:tab/>
            </w:r>
            <w:r w:rsidR="00F64378">
              <w:rPr>
                <w:noProof/>
                <w:webHidden/>
              </w:rPr>
              <w:fldChar w:fldCharType="begin"/>
            </w:r>
            <w:r w:rsidR="00F64378">
              <w:rPr>
                <w:noProof/>
                <w:webHidden/>
              </w:rPr>
              <w:instrText xml:space="preserve"> PAGEREF _Toc158293651 \h </w:instrText>
            </w:r>
            <w:r w:rsidR="00F64378">
              <w:rPr>
                <w:noProof/>
                <w:webHidden/>
              </w:rPr>
            </w:r>
            <w:r w:rsidR="00F64378">
              <w:rPr>
                <w:noProof/>
                <w:webHidden/>
              </w:rPr>
              <w:fldChar w:fldCharType="separate"/>
            </w:r>
            <w:r w:rsidR="0032466D">
              <w:rPr>
                <w:noProof/>
                <w:webHidden/>
              </w:rPr>
              <w:t>24</w:t>
            </w:r>
            <w:r w:rsidR="00F64378">
              <w:rPr>
                <w:noProof/>
                <w:webHidden/>
              </w:rPr>
              <w:fldChar w:fldCharType="end"/>
            </w:r>
          </w:hyperlink>
        </w:p>
        <w:p w14:paraId="2BFF3750" w14:textId="658ED4D0"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52" w:history="1">
            <w:r w:rsidR="00F64378" w:rsidRPr="004D6761">
              <w:rPr>
                <w:rStyle w:val="-"/>
                <w:noProof/>
                <w:lang w:val="el-GR" w:eastAsia="en-US"/>
              </w:rPr>
              <w:t>Τεχνική Ικανότητα</w:t>
            </w:r>
            <w:r w:rsidR="00F64378">
              <w:rPr>
                <w:noProof/>
                <w:webHidden/>
              </w:rPr>
              <w:tab/>
            </w:r>
            <w:r w:rsidR="00F64378">
              <w:rPr>
                <w:noProof/>
                <w:webHidden/>
              </w:rPr>
              <w:fldChar w:fldCharType="begin"/>
            </w:r>
            <w:r w:rsidR="00F64378">
              <w:rPr>
                <w:noProof/>
                <w:webHidden/>
              </w:rPr>
              <w:instrText xml:space="preserve"> PAGEREF _Toc158293652 \h </w:instrText>
            </w:r>
            <w:r w:rsidR="00F64378">
              <w:rPr>
                <w:noProof/>
                <w:webHidden/>
              </w:rPr>
            </w:r>
            <w:r w:rsidR="00F64378">
              <w:rPr>
                <w:noProof/>
                <w:webHidden/>
              </w:rPr>
              <w:fldChar w:fldCharType="separate"/>
            </w:r>
            <w:r w:rsidR="0032466D">
              <w:rPr>
                <w:noProof/>
                <w:webHidden/>
              </w:rPr>
              <w:t>24</w:t>
            </w:r>
            <w:r w:rsidR="00F64378">
              <w:rPr>
                <w:noProof/>
                <w:webHidden/>
              </w:rPr>
              <w:fldChar w:fldCharType="end"/>
            </w:r>
          </w:hyperlink>
        </w:p>
        <w:p w14:paraId="78F9CE60" w14:textId="6088CEAE"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53" w:history="1">
            <w:r w:rsidR="00F64378" w:rsidRPr="004D6761">
              <w:rPr>
                <w:rStyle w:val="-"/>
                <w:noProof/>
                <w:lang w:val="el-GR" w:eastAsia="en-US"/>
              </w:rPr>
              <w:t>Επαγγελματική Ικανότητα – Ομάδα Έργου</w:t>
            </w:r>
            <w:r w:rsidR="00F64378">
              <w:rPr>
                <w:noProof/>
                <w:webHidden/>
              </w:rPr>
              <w:tab/>
            </w:r>
            <w:r w:rsidR="00F64378">
              <w:rPr>
                <w:noProof/>
                <w:webHidden/>
              </w:rPr>
              <w:fldChar w:fldCharType="begin"/>
            </w:r>
            <w:r w:rsidR="00F64378">
              <w:rPr>
                <w:noProof/>
                <w:webHidden/>
              </w:rPr>
              <w:instrText xml:space="preserve"> PAGEREF _Toc158293653 \h </w:instrText>
            </w:r>
            <w:r w:rsidR="00F64378">
              <w:rPr>
                <w:noProof/>
                <w:webHidden/>
              </w:rPr>
            </w:r>
            <w:r w:rsidR="00F64378">
              <w:rPr>
                <w:noProof/>
                <w:webHidden/>
              </w:rPr>
              <w:fldChar w:fldCharType="separate"/>
            </w:r>
            <w:r w:rsidR="0032466D">
              <w:rPr>
                <w:noProof/>
                <w:webHidden/>
              </w:rPr>
              <w:t>24</w:t>
            </w:r>
            <w:r w:rsidR="00F64378">
              <w:rPr>
                <w:noProof/>
                <w:webHidden/>
              </w:rPr>
              <w:fldChar w:fldCharType="end"/>
            </w:r>
          </w:hyperlink>
        </w:p>
        <w:p w14:paraId="226F42AC" w14:textId="40029750"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54" w:history="1">
            <w:r w:rsidR="00F64378" w:rsidRPr="004D6761">
              <w:rPr>
                <w:rStyle w:val="-"/>
                <w:noProof/>
                <w:lang w:val="el-GR"/>
              </w:rPr>
              <w:t>2.2.7</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Πρότυπα διασφάλισης ποιότητας και πρότυπα περιβαλλοντικής διαχείρισης</w:t>
            </w:r>
            <w:r w:rsidR="00F64378">
              <w:rPr>
                <w:noProof/>
                <w:webHidden/>
              </w:rPr>
              <w:tab/>
            </w:r>
            <w:r w:rsidR="00F64378">
              <w:rPr>
                <w:noProof/>
                <w:webHidden/>
              </w:rPr>
              <w:fldChar w:fldCharType="begin"/>
            </w:r>
            <w:r w:rsidR="00F64378">
              <w:rPr>
                <w:noProof/>
                <w:webHidden/>
              </w:rPr>
              <w:instrText xml:space="preserve"> PAGEREF _Toc158293654 \h </w:instrText>
            </w:r>
            <w:r w:rsidR="00F64378">
              <w:rPr>
                <w:noProof/>
                <w:webHidden/>
              </w:rPr>
            </w:r>
            <w:r w:rsidR="00F64378">
              <w:rPr>
                <w:noProof/>
                <w:webHidden/>
              </w:rPr>
              <w:fldChar w:fldCharType="separate"/>
            </w:r>
            <w:r w:rsidR="0032466D">
              <w:rPr>
                <w:noProof/>
                <w:webHidden/>
              </w:rPr>
              <w:t>25</w:t>
            </w:r>
            <w:r w:rsidR="00F64378">
              <w:rPr>
                <w:noProof/>
                <w:webHidden/>
              </w:rPr>
              <w:fldChar w:fldCharType="end"/>
            </w:r>
          </w:hyperlink>
        </w:p>
        <w:p w14:paraId="215D7576" w14:textId="77997B4B"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55" w:history="1">
            <w:r w:rsidR="00F64378" w:rsidRPr="004D6761">
              <w:rPr>
                <w:rStyle w:val="-"/>
                <w:noProof/>
                <w:lang w:val="el-GR"/>
              </w:rPr>
              <w:t>2.2.8</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Στήριξη στην ικανότητα τρίτων – Υπεργολαβία</w:t>
            </w:r>
            <w:r w:rsidR="00F64378">
              <w:rPr>
                <w:noProof/>
                <w:webHidden/>
              </w:rPr>
              <w:tab/>
            </w:r>
            <w:r w:rsidR="00F64378">
              <w:rPr>
                <w:noProof/>
                <w:webHidden/>
              </w:rPr>
              <w:fldChar w:fldCharType="begin"/>
            </w:r>
            <w:r w:rsidR="00F64378">
              <w:rPr>
                <w:noProof/>
                <w:webHidden/>
              </w:rPr>
              <w:instrText xml:space="preserve"> PAGEREF _Toc158293655 \h </w:instrText>
            </w:r>
            <w:r w:rsidR="00F64378">
              <w:rPr>
                <w:noProof/>
                <w:webHidden/>
              </w:rPr>
            </w:r>
            <w:r w:rsidR="00F64378">
              <w:rPr>
                <w:noProof/>
                <w:webHidden/>
              </w:rPr>
              <w:fldChar w:fldCharType="separate"/>
            </w:r>
            <w:r w:rsidR="0032466D">
              <w:rPr>
                <w:noProof/>
                <w:webHidden/>
              </w:rPr>
              <w:t>26</w:t>
            </w:r>
            <w:r w:rsidR="00F64378">
              <w:rPr>
                <w:noProof/>
                <w:webHidden/>
              </w:rPr>
              <w:fldChar w:fldCharType="end"/>
            </w:r>
          </w:hyperlink>
        </w:p>
        <w:p w14:paraId="196FF375" w14:textId="07CC4F38"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56" w:history="1">
            <w:r w:rsidR="00F64378" w:rsidRPr="004D6761">
              <w:rPr>
                <w:rStyle w:val="-"/>
                <w:noProof/>
                <w:lang w:val="el-GR"/>
              </w:rPr>
              <w:t>Στήριξη στην ικανότητα τρίτων</w:t>
            </w:r>
            <w:r w:rsidR="00F64378">
              <w:rPr>
                <w:noProof/>
                <w:webHidden/>
              </w:rPr>
              <w:tab/>
            </w:r>
            <w:r w:rsidR="00F64378">
              <w:rPr>
                <w:noProof/>
                <w:webHidden/>
              </w:rPr>
              <w:fldChar w:fldCharType="begin"/>
            </w:r>
            <w:r w:rsidR="00F64378">
              <w:rPr>
                <w:noProof/>
                <w:webHidden/>
              </w:rPr>
              <w:instrText xml:space="preserve"> PAGEREF _Toc158293656 \h </w:instrText>
            </w:r>
            <w:r w:rsidR="00F64378">
              <w:rPr>
                <w:noProof/>
                <w:webHidden/>
              </w:rPr>
            </w:r>
            <w:r w:rsidR="00F64378">
              <w:rPr>
                <w:noProof/>
                <w:webHidden/>
              </w:rPr>
              <w:fldChar w:fldCharType="separate"/>
            </w:r>
            <w:r w:rsidR="0032466D">
              <w:rPr>
                <w:noProof/>
                <w:webHidden/>
              </w:rPr>
              <w:t>26</w:t>
            </w:r>
            <w:r w:rsidR="00F64378">
              <w:rPr>
                <w:noProof/>
                <w:webHidden/>
              </w:rPr>
              <w:fldChar w:fldCharType="end"/>
            </w:r>
          </w:hyperlink>
        </w:p>
        <w:p w14:paraId="76DB7CD5" w14:textId="796452D0"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57" w:history="1">
            <w:r w:rsidR="00F64378" w:rsidRPr="004D6761">
              <w:rPr>
                <w:rStyle w:val="-"/>
                <w:noProof/>
                <w:lang w:val="el-GR"/>
              </w:rPr>
              <w:t>Υπεργολαβία</w:t>
            </w:r>
            <w:r w:rsidR="00F64378">
              <w:rPr>
                <w:noProof/>
                <w:webHidden/>
              </w:rPr>
              <w:tab/>
            </w:r>
            <w:r w:rsidR="00F64378">
              <w:rPr>
                <w:noProof/>
                <w:webHidden/>
              </w:rPr>
              <w:fldChar w:fldCharType="begin"/>
            </w:r>
            <w:r w:rsidR="00F64378">
              <w:rPr>
                <w:noProof/>
                <w:webHidden/>
              </w:rPr>
              <w:instrText xml:space="preserve"> PAGEREF _Toc158293657 \h </w:instrText>
            </w:r>
            <w:r w:rsidR="00F64378">
              <w:rPr>
                <w:noProof/>
                <w:webHidden/>
              </w:rPr>
            </w:r>
            <w:r w:rsidR="00F64378">
              <w:rPr>
                <w:noProof/>
                <w:webHidden/>
              </w:rPr>
              <w:fldChar w:fldCharType="separate"/>
            </w:r>
            <w:r w:rsidR="0032466D">
              <w:rPr>
                <w:noProof/>
                <w:webHidden/>
              </w:rPr>
              <w:t>26</w:t>
            </w:r>
            <w:r w:rsidR="00F64378">
              <w:rPr>
                <w:noProof/>
                <w:webHidden/>
              </w:rPr>
              <w:fldChar w:fldCharType="end"/>
            </w:r>
          </w:hyperlink>
        </w:p>
        <w:p w14:paraId="5D50F375" w14:textId="1511A6F5"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58" w:history="1">
            <w:r w:rsidR="00F64378" w:rsidRPr="004D6761">
              <w:rPr>
                <w:rStyle w:val="-"/>
                <w:noProof/>
                <w:lang w:val="el-GR"/>
              </w:rPr>
              <w:t>2.2.9</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Κανόνες απόδειξης ποιοτικής επιλογής</w:t>
            </w:r>
            <w:r w:rsidR="00F64378">
              <w:rPr>
                <w:noProof/>
                <w:webHidden/>
              </w:rPr>
              <w:tab/>
            </w:r>
            <w:r w:rsidR="00F64378">
              <w:rPr>
                <w:noProof/>
                <w:webHidden/>
              </w:rPr>
              <w:fldChar w:fldCharType="begin"/>
            </w:r>
            <w:r w:rsidR="00F64378">
              <w:rPr>
                <w:noProof/>
                <w:webHidden/>
              </w:rPr>
              <w:instrText xml:space="preserve"> PAGEREF _Toc158293658 \h </w:instrText>
            </w:r>
            <w:r w:rsidR="00F64378">
              <w:rPr>
                <w:noProof/>
                <w:webHidden/>
              </w:rPr>
            </w:r>
            <w:r w:rsidR="00F64378">
              <w:rPr>
                <w:noProof/>
                <w:webHidden/>
              </w:rPr>
              <w:fldChar w:fldCharType="separate"/>
            </w:r>
            <w:r w:rsidR="0032466D">
              <w:rPr>
                <w:noProof/>
                <w:webHidden/>
              </w:rPr>
              <w:t>27</w:t>
            </w:r>
            <w:r w:rsidR="00F64378">
              <w:rPr>
                <w:noProof/>
                <w:webHidden/>
              </w:rPr>
              <w:fldChar w:fldCharType="end"/>
            </w:r>
          </w:hyperlink>
        </w:p>
        <w:p w14:paraId="0598C7EB" w14:textId="41151761"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59" w:history="1">
            <w:r w:rsidR="00F64378" w:rsidRPr="004D6761">
              <w:rPr>
                <w:rStyle w:val="-"/>
                <w:noProof/>
                <w:lang w:val="el-GR"/>
              </w:rPr>
              <w:t>Προκαταρκτική απόδειξη κατά την υποβολή προσφορών</w:t>
            </w:r>
            <w:r w:rsidR="00F64378">
              <w:rPr>
                <w:noProof/>
                <w:webHidden/>
              </w:rPr>
              <w:tab/>
            </w:r>
            <w:r w:rsidR="00F64378">
              <w:rPr>
                <w:noProof/>
                <w:webHidden/>
              </w:rPr>
              <w:fldChar w:fldCharType="begin"/>
            </w:r>
            <w:r w:rsidR="00F64378">
              <w:rPr>
                <w:noProof/>
                <w:webHidden/>
              </w:rPr>
              <w:instrText xml:space="preserve"> PAGEREF _Toc158293659 \h </w:instrText>
            </w:r>
            <w:r w:rsidR="00F64378">
              <w:rPr>
                <w:noProof/>
                <w:webHidden/>
              </w:rPr>
            </w:r>
            <w:r w:rsidR="00F64378">
              <w:rPr>
                <w:noProof/>
                <w:webHidden/>
              </w:rPr>
              <w:fldChar w:fldCharType="separate"/>
            </w:r>
            <w:r w:rsidR="0032466D">
              <w:rPr>
                <w:noProof/>
                <w:webHidden/>
              </w:rPr>
              <w:t>27</w:t>
            </w:r>
            <w:r w:rsidR="00F64378">
              <w:rPr>
                <w:noProof/>
                <w:webHidden/>
              </w:rPr>
              <w:fldChar w:fldCharType="end"/>
            </w:r>
          </w:hyperlink>
        </w:p>
        <w:p w14:paraId="513A31E0" w14:textId="56EBD1B5"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60" w:history="1">
            <w:r w:rsidR="00F64378" w:rsidRPr="004D6761">
              <w:rPr>
                <w:rStyle w:val="-"/>
                <w:noProof/>
                <w:lang w:val="el-GR"/>
              </w:rPr>
              <w:t>Αποδεικτικά μέσα - Δικαιολογητικά προσωρινού αναδόχου</w:t>
            </w:r>
            <w:r w:rsidR="00F64378">
              <w:rPr>
                <w:noProof/>
                <w:webHidden/>
              </w:rPr>
              <w:tab/>
            </w:r>
            <w:r w:rsidR="00F64378">
              <w:rPr>
                <w:noProof/>
                <w:webHidden/>
              </w:rPr>
              <w:fldChar w:fldCharType="begin"/>
            </w:r>
            <w:r w:rsidR="00F64378">
              <w:rPr>
                <w:noProof/>
                <w:webHidden/>
              </w:rPr>
              <w:instrText xml:space="preserve"> PAGEREF _Toc158293660 \h </w:instrText>
            </w:r>
            <w:r w:rsidR="00F64378">
              <w:rPr>
                <w:noProof/>
                <w:webHidden/>
              </w:rPr>
            </w:r>
            <w:r w:rsidR="00F64378">
              <w:rPr>
                <w:noProof/>
                <w:webHidden/>
              </w:rPr>
              <w:fldChar w:fldCharType="separate"/>
            </w:r>
            <w:r w:rsidR="0032466D">
              <w:rPr>
                <w:noProof/>
                <w:webHidden/>
              </w:rPr>
              <w:t>29</w:t>
            </w:r>
            <w:r w:rsidR="00F64378">
              <w:rPr>
                <w:noProof/>
                <w:webHidden/>
              </w:rPr>
              <w:fldChar w:fldCharType="end"/>
            </w:r>
          </w:hyperlink>
        </w:p>
        <w:p w14:paraId="40983E5C" w14:textId="305DB805"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61" w:history="1">
            <w:r w:rsidR="00F64378" w:rsidRPr="004D6761">
              <w:rPr>
                <w:rStyle w:val="-"/>
                <w:noProof/>
                <w:lang w:val="el-GR"/>
              </w:rPr>
              <w:t>2.3</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Κριτήρια Ανάθεσης</w:t>
            </w:r>
            <w:r w:rsidR="00F64378">
              <w:rPr>
                <w:noProof/>
                <w:webHidden/>
              </w:rPr>
              <w:tab/>
            </w:r>
            <w:r w:rsidR="00F64378">
              <w:rPr>
                <w:noProof/>
                <w:webHidden/>
              </w:rPr>
              <w:fldChar w:fldCharType="begin"/>
            </w:r>
            <w:r w:rsidR="00F64378">
              <w:rPr>
                <w:noProof/>
                <w:webHidden/>
              </w:rPr>
              <w:instrText xml:space="preserve"> PAGEREF _Toc158293661 \h </w:instrText>
            </w:r>
            <w:r w:rsidR="00F64378">
              <w:rPr>
                <w:noProof/>
                <w:webHidden/>
              </w:rPr>
            </w:r>
            <w:r w:rsidR="00F64378">
              <w:rPr>
                <w:noProof/>
                <w:webHidden/>
              </w:rPr>
              <w:fldChar w:fldCharType="separate"/>
            </w:r>
            <w:r w:rsidR="0032466D">
              <w:rPr>
                <w:noProof/>
                <w:webHidden/>
              </w:rPr>
              <w:t>37</w:t>
            </w:r>
            <w:r w:rsidR="00F64378">
              <w:rPr>
                <w:noProof/>
                <w:webHidden/>
              </w:rPr>
              <w:fldChar w:fldCharType="end"/>
            </w:r>
          </w:hyperlink>
        </w:p>
        <w:p w14:paraId="2B9D1D0D" w14:textId="642083E3"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62" w:history="1">
            <w:r w:rsidR="00F64378" w:rsidRPr="004D6761">
              <w:rPr>
                <w:rStyle w:val="-"/>
                <w:noProof/>
                <w:lang w:val="el-GR"/>
              </w:rPr>
              <w:t>2.3.1</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Κριτήριο ανάθεσης</w:t>
            </w:r>
            <w:r w:rsidR="00F64378">
              <w:rPr>
                <w:noProof/>
                <w:webHidden/>
              </w:rPr>
              <w:tab/>
            </w:r>
            <w:r w:rsidR="00F64378">
              <w:rPr>
                <w:noProof/>
                <w:webHidden/>
              </w:rPr>
              <w:fldChar w:fldCharType="begin"/>
            </w:r>
            <w:r w:rsidR="00F64378">
              <w:rPr>
                <w:noProof/>
                <w:webHidden/>
              </w:rPr>
              <w:instrText xml:space="preserve"> PAGEREF _Toc158293662 \h </w:instrText>
            </w:r>
            <w:r w:rsidR="00F64378">
              <w:rPr>
                <w:noProof/>
                <w:webHidden/>
              </w:rPr>
            </w:r>
            <w:r w:rsidR="00F64378">
              <w:rPr>
                <w:noProof/>
                <w:webHidden/>
              </w:rPr>
              <w:fldChar w:fldCharType="separate"/>
            </w:r>
            <w:r w:rsidR="0032466D">
              <w:rPr>
                <w:noProof/>
                <w:webHidden/>
              </w:rPr>
              <w:t>37</w:t>
            </w:r>
            <w:r w:rsidR="00F64378">
              <w:rPr>
                <w:noProof/>
                <w:webHidden/>
              </w:rPr>
              <w:fldChar w:fldCharType="end"/>
            </w:r>
          </w:hyperlink>
        </w:p>
        <w:p w14:paraId="45703617" w14:textId="4BC11DF7"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63" w:history="1">
            <w:r w:rsidR="00F64378" w:rsidRPr="004D6761">
              <w:rPr>
                <w:rStyle w:val="-"/>
                <w:noProof/>
                <w:lang w:val="el-GR"/>
              </w:rPr>
              <w:t>Διαμόρφωση συγκριτικού κόστους Προσφοράς</w:t>
            </w:r>
            <w:r w:rsidR="00F64378">
              <w:rPr>
                <w:noProof/>
                <w:webHidden/>
              </w:rPr>
              <w:tab/>
            </w:r>
            <w:r w:rsidR="00F64378">
              <w:rPr>
                <w:noProof/>
                <w:webHidden/>
              </w:rPr>
              <w:fldChar w:fldCharType="begin"/>
            </w:r>
            <w:r w:rsidR="00F64378">
              <w:rPr>
                <w:noProof/>
                <w:webHidden/>
              </w:rPr>
              <w:instrText xml:space="preserve"> PAGEREF _Toc158293663 \h </w:instrText>
            </w:r>
            <w:r w:rsidR="00F64378">
              <w:rPr>
                <w:noProof/>
                <w:webHidden/>
              </w:rPr>
            </w:r>
            <w:r w:rsidR="00F64378">
              <w:rPr>
                <w:noProof/>
                <w:webHidden/>
              </w:rPr>
              <w:fldChar w:fldCharType="separate"/>
            </w:r>
            <w:r w:rsidR="0032466D">
              <w:rPr>
                <w:noProof/>
                <w:webHidden/>
              </w:rPr>
              <w:t>37</w:t>
            </w:r>
            <w:r w:rsidR="00F64378">
              <w:rPr>
                <w:noProof/>
                <w:webHidden/>
              </w:rPr>
              <w:fldChar w:fldCharType="end"/>
            </w:r>
          </w:hyperlink>
        </w:p>
        <w:p w14:paraId="7CD7FD4C" w14:textId="11EEAE09"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64" w:history="1">
            <w:r w:rsidR="00F64378" w:rsidRPr="004D6761">
              <w:rPr>
                <w:rStyle w:val="-"/>
                <w:noProof/>
                <w:lang w:val="el-GR"/>
              </w:rPr>
              <w:t>2.4</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Κατάρτιση - Περιεχόμενο Προσφορών</w:t>
            </w:r>
            <w:r w:rsidR="00F64378">
              <w:rPr>
                <w:noProof/>
                <w:webHidden/>
              </w:rPr>
              <w:tab/>
            </w:r>
            <w:r w:rsidR="00F64378">
              <w:rPr>
                <w:noProof/>
                <w:webHidden/>
              </w:rPr>
              <w:fldChar w:fldCharType="begin"/>
            </w:r>
            <w:r w:rsidR="00F64378">
              <w:rPr>
                <w:noProof/>
                <w:webHidden/>
              </w:rPr>
              <w:instrText xml:space="preserve"> PAGEREF _Toc158293664 \h </w:instrText>
            </w:r>
            <w:r w:rsidR="00F64378">
              <w:rPr>
                <w:noProof/>
                <w:webHidden/>
              </w:rPr>
            </w:r>
            <w:r w:rsidR="00F64378">
              <w:rPr>
                <w:noProof/>
                <w:webHidden/>
              </w:rPr>
              <w:fldChar w:fldCharType="separate"/>
            </w:r>
            <w:r w:rsidR="0032466D">
              <w:rPr>
                <w:noProof/>
                <w:webHidden/>
              </w:rPr>
              <w:t>38</w:t>
            </w:r>
            <w:r w:rsidR="00F64378">
              <w:rPr>
                <w:noProof/>
                <w:webHidden/>
              </w:rPr>
              <w:fldChar w:fldCharType="end"/>
            </w:r>
          </w:hyperlink>
        </w:p>
        <w:p w14:paraId="051D50DD" w14:textId="22360792"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65" w:history="1">
            <w:r w:rsidR="00F64378" w:rsidRPr="004D6761">
              <w:rPr>
                <w:rStyle w:val="-"/>
                <w:noProof/>
                <w:lang w:val="el-GR"/>
              </w:rPr>
              <w:t>2.4.1</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Γενικοί όροι υποβολής προσφορών</w:t>
            </w:r>
            <w:r w:rsidR="00F64378">
              <w:rPr>
                <w:noProof/>
                <w:webHidden/>
              </w:rPr>
              <w:tab/>
            </w:r>
            <w:r w:rsidR="00F64378">
              <w:rPr>
                <w:noProof/>
                <w:webHidden/>
              </w:rPr>
              <w:fldChar w:fldCharType="begin"/>
            </w:r>
            <w:r w:rsidR="00F64378">
              <w:rPr>
                <w:noProof/>
                <w:webHidden/>
              </w:rPr>
              <w:instrText xml:space="preserve"> PAGEREF _Toc158293665 \h </w:instrText>
            </w:r>
            <w:r w:rsidR="00F64378">
              <w:rPr>
                <w:noProof/>
                <w:webHidden/>
              </w:rPr>
            </w:r>
            <w:r w:rsidR="00F64378">
              <w:rPr>
                <w:noProof/>
                <w:webHidden/>
              </w:rPr>
              <w:fldChar w:fldCharType="separate"/>
            </w:r>
            <w:r w:rsidR="0032466D">
              <w:rPr>
                <w:noProof/>
                <w:webHidden/>
              </w:rPr>
              <w:t>38</w:t>
            </w:r>
            <w:r w:rsidR="00F64378">
              <w:rPr>
                <w:noProof/>
                <w:webHidden/>
              </w:rPr>
              <w:fldChar w:fldCharType="end"/>
            </w:r>
          </w:hyperlink>
        </w:p>
        <w:p w14:paraId="50B3D253" w14:textId="11C036CF"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66" w:history="1">
            <w:r w:rsidR="00F64378" w:rsidRPr="004D6761">
              <w:rPr>
                <w:rStyle w:val="-"/>
                <w:noProof/>
                <w:lang w:val="el-GR"/>
              </w:rPr>
              <w:t>2.4.2</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Χρόνος και Τρόπος υποβολής προσφορών</w:t>
            </w:r>
            <w:r w:rsidR="00F64378">
              <w:rPr>
                <w:noProof/>
                <w:webHidden/>
              </w:rPr>
              <w:tab/>
            </w:r>
            <w:r w:rsidR="00F64378">
              <w:rPr>
                <w:noProof/>
                <w:webHidden/>
              </w:rPr>
              <w:fldChar w:fldCharType="begin"/>
            </w:r>
            <w:r w:rsidR="00F64378">
              <w:rPr>
                <w:noProof/>
                <w:webHidden/>
              </w:rPr>
              <w:instrText xml:space="preserve"> PAGEREF _Toc158293666 \h </w:instrText>
            </w:r>
            <w:r w:rsidR="00F64378">
              <w:rPr>
                <w:noProof/>
                <w:webHidden/>
              </w:rPr>
            </w:r>
            <w:r w:rsidR="00F64378">
              <w:rPr>
                <w:noProof/>
                <w:webHidden/>
              </w:rPr>
              <w:fldChar w:fldCharType="separate"/>
            </w:r>
            <w:r w:rsidR="0032466D">
              <w:rPr>
                <w:noProof/>
                <w:webHidden/>
              </w:rPr>
              <w:t>38</w:t>
            </w:r>
            <w:r w:rsidR="00F64378">
              <w:rPr>
                <w:noProof/>
                <w:webHidden/>
              </w:rPr>
              <w:fldChar w:fldCharType="end"/>
            </w:r>
          </w:hyperlink>
        </w:p>
        <w:p w14:paraId="1D98A228" w14:textId="1A04124E"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67" w:history="1">
            <w:r w:rsidR="00F64378" w:rsidRPr="004D6761">
              <w:rPr>
                <w:rStyle w:val="-"/>
                <w:noProof/>
                <w:lang w:val="el-GR"/>
              </w:rPr>
              <w:t>2.4.3</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Περιεχόμενα Φακέλου «Δικαιολογητικά Συμμετοχής - Τεχνική Προσφορά»</w:t>
            </w:r>
            <w:r w:rsidR="00F64378">
              <w:rPr>
                <w:noProof/>
                <w:webHidden/>
              </w:rPr>
              <w:tab/>
            </w:r>
            <w:r w:rsidR="00F64378">
              <w:rPr>
                <w:noProof/>
                <w:webHidden/>
              </w:rPr>
              <w:fldChar w:fldCharType="begin"/>
            </w:r>
            <w:r w:rsidR="00F64378">
              <w:rPr>
                <w:noProof/>
                <w:webHidden/>
              </w:rPr>
              <w:instrText xml:space="preserve"> PAGEREF _Toc158293667 \h </w:instrText>
            </w:r>
            <w:r w:rsidR="00F64378">
              <w:rPr>
                <w:noProof/>
                <w:webHidden/>
              </w:rPr>
            </w:r>
            <w:r w:rsidR="00F64378">
              <w:rPr>
                <w:noProof/>
                <w:webHidden/>
              </w:rPr>
              <w:fldChar w:fldCharType="separate"/>
            </w:r>
            <w:r w:rsidR="0032466D">
              <w:rPr>
                <w:noProof/>
                <w:webHidden/>
              </w:rPr>
              <w:t>41</w:t>
            </w:r>
            <w:r w:rsidR="00F64378">
              <w:rPr>
                <w:noProof/>
                <w:webHidden/>
              </w:rPr>
              <w:fldChar w:fldCharType="end"/>
            </w:r>
          </w:hyperlink>
        </w:p>
        <w:p w14:paraId="03919082" w14:textId="7118D4FF"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68" w:history="1">
            <w:r w:rsidR="00F64378" w:rsidRPr="004D6761">
              <w:rPr>
                <w:rStyle w:val="-"/>
                <w:noProof/>
              </w:rPr>
              <w:t>Δικαιολογητικά Συμμετοχής</w:t>
            </w:r>
            <w:r w:rsidR="00F64378">
              <w:rPr>
                <w:noProof/>
                <w:webHidden/>
              </w:rPr>
              <w:tab/>
            </w:r>
            <w:r w:rsidR="00F64378">
              <w:rPr>
                <w:noProof/>
                <w:webHidden/>
              </w:rPr>
              <w:fldChar w:fldCharType="begin"/>
            </w:r>
            <w:r w:rsidR="00F64378">
              <w:rPr>
                <w:noProof/>
                <w:webHidden/>
              </w:rPr>
              <w:instrText xml:space="preserve"> PAGEREF _Toc158293668 \h </w:instrText>
            </w:r>
            <w:r w:rsidR="00F64378">
              <w:rPr>
                <w:noProof/>
                <w:webHidden/>
              </w:rPr>
            </w:r>
            <w:r w:rsidR="00F64378">
              <w:rPr>
                <w:noProof/>
                <w:webHidden/>
              </w:rPr>
              <w:fldChar w:fldCharType="separate"/>
            </w:r>
            <w:r w:rsidR="0032466D">
              <w:rPr>
                <w:noProof/>
                <w:webHidden/>
              </w:rPr>
              <w:t>41</w:t>
            </w:r>
            <w:r w:rsidR="00F64378">
              <w:rPr>
                <w:noProof/>
                <w:webHidden/>
              </w:rPr>
              <w:fldChar w:fldCharType="end"/>
            </w:r>
          </w:hyperlink>
        </w:p>
        <w:p w14:paraId="026172A5" w14:textId="603EE4EC"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69" w:history="1">
            <w:r w:rsidR="00F64378" w:rsidRPr="004D6761">
              <w:rPr>
                <w:rStyle w:val="-"/>
                <w:noProof/>
                <w:lang w:val="el-GR"/>
              </w:rPr>
              <w:t>Τεχνική Προσφορά</w:t>
            </w:r>
            <w:r w:rsidR="00F64378">
              <w:rPr>
                <w:noProof/>
                <w:webHidden/>
              </w:rPr>
              <w:tab/>
            </w:r>
            <w:r w:rsidR="00F64378">
              <w:rPr>
                <w:noProof/>
                <w:webHidden/>
              </w:rPr>
              <w:fldChar w:fldCharType="begin"/>
            </w:r>
            <w:r w:rsidR="00F64378">
              <w:rPr>
                <w:noProof/>
                <w:webHidden/>
              </w:rPr>
              <w:instrText xml:space="preserve"> PAGEREF _Toc158293669 \h </w:instrText>
            </w:r>
            <w:r w:rsidR="00F64378">
              <w:rPr>
                <w:noProof/>
                <w:webHidden/>
              </w:rPr>
            </w:r>
            <w:r w:rsidR="00F64378">
              <w:rPr>
                <w:noProof/>
                <w:webHidden/>
              </w:rPr>
              <w:fldChar w:fldCharType="separate"/>
            </w:r>
            <w:r w:rsidR="0032466D">
              <w:rPr>
                <w:noProof/>
                <w:webHidden/>
              </w:rPr>
              <w:t>43</w:t>
            </w:r>
            <w:r w:rsidR="00F64378">
              <w:rPr>
                <w:noProof/>
                <w:webHidden/>
              </w:rPr>
              <w:fldChar w:fldCharType="end"/>
            </w:r>
          </w:hyperlink>
        </w:p>
        <w:p w14:paraId="6F77C5E2" w14:textId="41D8DD4E"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70" w:history="1">
            <w:r w:rsidR="00F64378" w:rsidRPr="004D6761">
              <w:rPr>
                <w:rStyle w:val="-"/>
                <w:noProof/>
                <w:lang w:val="el-GR"/>
              </w:rPr>
              <w:t>2.4.4</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Περιεχόμενα Φακέλου «Οικονομική Προσφορά» / Τρόπος σύνταξης και υποβολής οικονομικών προσφορών</w:t>
            </w:r>
            <w:r w:rsidR="00F64378">
              <w:rPr>
                <w:noProof/>
                <w:webHidden/>
              </w:rPr>
              <w:tab/>
            </w:r>
            <w:r w:rsidR="00F64378">
              <w:rPr>
                <w:noProof/>
                <w:webHidden/>
              </w:rPr>
              <w:fldChar w:fldCharType="begin"/>
            </w:r>
            <w:r w:rsidR="00F64378">
              <w:rPr>
                <w:noProof/>
                <w:webHidden/>
              </w:rPr>
              <w:instrText xml:space="preserve"> PAGEREF _Toc158293670 \h </w:instrText>
            </w:r>
            <w:r w:rsidR="00F64378">
              <w:rPr>
                <w:noProof/>
                <w:webHidden/>
              </w:rPr>
            </w:r>
            <w:r w:rsidR="00F64378">
              <w:rPr>
                <w:noProof/>
                <w:webHidden/>
              </w:rPr>
              <w:fldChar w:fldCharType="separate"/>
            </w:r>
            <w:r w:rsidR="0032466D">
              <w:rPr>
                <w:noProof/>
                <w:webHidden/>
              </w:rPr>
              <w:t>43</w:t>
            </w:r>
            <w:r w:rsidR="00F64378">
              <w:rPr>
                <w:noProof/>
                <w:webHidden/>
              </w:rPr>
              <w:fldChar w:fldCharType="end"/>
            </w:r>
          </w:hyperlink>
        </w:p>
        <w:p w14:paraId="60EF53CE" w14:textId="477B2772"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71" w:history="1">
            <w:r w:rsidR="00F64378" w:rsidRPr="004D6761">
              <w:rPr>
                <w:rStyle w:val="-"/>
                <w:noProof/>
                <w:lang w:val="el-GR"/>
              </w:rPr>
              <w:t>2.4.5</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Χρόνος ισχύος των προσφορών</w:t>
            </w:r>
            <w:r w:rsidR="00F64378">
              <w:rPr>
                <w:noProof/>
                <w:webHidden/>
              </w:rPr>
              <w:tab/>
            </w:r>
            <w:r w:rsidR="00F64378">
              <w:rPr>
                <w:noProof/>
                <w:webHidden/>
              </w:rPr>
              <w:fldChar w:fldCharType="begin"/>
            </w:r>
            <w:r w:rsidR="00F64378">
              <w:rPr>
                <w:noProof/>
                <w:webHidden/>
              </w:rPr>
              <w:instrText xml:space="preserve"> PAGEREF _Toc158293671 \h </w:instrText>
            </w:r>
            <w:r w:rsidR="00F64378">
              <w:rPr>
                <w:noProof/>
                <w:webHidden/>
              </w:rPr>
            </w:r>
            <w:r w:rsidR="00F64378">
              <w:rPr>
                <w:noProof/>
                <w:webHidden/>
              </w:rPr>
              <w:fldChar w:fldCharType="separate"/>
            </w:r>
            <w:r w:rsidR="0032466D">
              <w:rPr>
                <w:noProof/>
                <w:webHidden/>
              </w:rPr>
              <w:t>44</w:t>
            </w:r>
            <w:r w:rsidR="00F64378">
              <w:rPr>
                <w:noProof/>
                <w:webHidden/>
              </w:rPr>
              <w:fldChar w:fldCharType="end"/>
            </w:r>
          </w:hyperlink>
        </w:p>
        <w:p w14:paraId="586EFB8C" w14:textId="08CDB9BB"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72" w:history="1">
            <w:r w:rsidR="00F64378" w:rsidRPr="004D6761">
              <w:rPr>
                <w:rStyle w:val="-"/>
                <w:noProof/>
                <w:lang w:val="el-GR"/>
              </w:rPr>
              <w:t>2.4.6</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Λόγοι απόρριψης προσφορών</w:t>
            </w:r>
            <w:r w:rsidR="00F64378">
              <w:rPr>
                <w:noProof/>
                <w:webHidden/>
              </w:rPr>
              <w:tab/>
            </w:r>
            <w:r w:rsidR="00F64378">
              <w:rPr>
                <w:noProof/>
                <w:webHidden/>
              </w:rPr>
              <w:fldChar w:fldCharType="begin"/>
            </w:r>
            <w:r w:rsidR="00F64378">
              <w:rPr>
                <w:noProof/>
                <w:webHidden/>
              </w:rPr>
              <w:instrText xml:space="preserve"> PAGEREF _Toc158293672 \h </w:instrText>
            </w:r>
            <w:r w:rsidR="00F64378">
              <w:rPr>
                <w:noProof/>
                <w:webHidden/>
              </w:rPr>
            </w:r>
            <w:r w:rsidR="00F64378">
              <w:rPr>
                <w:noProof/>
                <w:webHidden/>
              </w:rPr>
              <w:fldChar w:fldCharType="separate"/>
            </w:r>
            <w:r w:rsidR="0032466D">
              <w:rPr>
                <w:noProof/>
                <w:webHidden/>
              </w:rPr>
              <w:t>44</w:t>
            </w:r>
            <w:r w:rsidR="00F64378">
              <w:rPr>
                <w:noProof/>
                <w:webHidden/>
              </w:rPr>
              <w:fldChar w:fldCharType="end"/>
            </w:r>
          </w:hyperlink>
        </w:p>
        <w:p w14:paraId="34B51169" w14:textId="5825508C" w:rsidR="00F64378"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8293673" w:history="1">
            <w:r w:rsidR="00F64378" w:rsidRPr="004D6761">
              <w:rPr>
                <w:rStyle w:val="-"/>
                <w:noProof/>
                <w14:scene3d>
                  <w14:camera w14:prst="orthographicFront"/>
                  <w14:lightRig w14:rig="threePt" w14:dir="t">
                    <w14:rot w14:lat="0" w14:lon="0" w14:rev="0"/>
                  </w14:lightRig>
                </w14:scene3d>
              </w:rPr>
              <w:t>3.</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rPr>
              <w:t>ΔΙΕΝΕΡΓΕΙΑ ΔΙΑΔΙΚΑΣΙΑΣ - ΑΞΙΟΛΟΓΗΣΗ ΠΡΟΣΦΟΡΩΝ</w:t>
            </w:r>
            <w:r w:rsidR="00F64378">
              <w:rPr>
                <w:noProof/>
                <w:webHidden/>
              </w:rPr>
              <w:tab/>
            </w:r>
            <w:r w:rsidR="00F64378">
              <w:rPr>
                <w:noProof/>
                <w:webHidden/>
              </w:rPr>
              <w:fldChar w:fldCharType="begin"/>
            </w:r>
            <w:r w:rsidR="00F64378">
              <w:rPr>
                <w:noProof/>
                <w:webHidden/>
              </w:rPr>
              <w:instrText xml:space="preserve"> PAGEREF _Toc158293673 \h </w:instrText>
            </w:r>
            <w:r w:rsidR="00F64378">
              <w:rPr>
                <w:noProof/>
                <w:webHidden/>
              </w:rPr>
            </w:r>
            <w:r w:rsidR="00F64378">
              <w:rPr>
                <w:noProof/>
                <w:webHidden/>
              </w:rPr>
              <w:fldChar w:fldCharType="separate"/>
            </w:r>
            <w:r w:rsidR="0032466D">
              <w:rPr>
                <w:noProof/>
                <w:webHidden/>
              </w:rPr>
              <w:t>46</w:t>
            </w:r>
            <w:r w:rsidR="00F64378">
              <w:rPr>
                <w:noProof/>
                <w:webHidden/>
              </w:rPr>
              <w:fldChar w:fldCharType="end"/>
            </w:r>
          </w:hyperlink>
        </w:p>
        <w:p w14:paraId="2169C409" w14:textId="6D2B99DC"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74" w:history="1">
            <w:r w:rsidR="00F64378" w:rsidRPr="004D6761">
              <w:rPr>
                <w:rStyle w:val="-"/>
                <w:noProof/>
                <w:lang w:val="el-GR"/>
              </w:rPr>
              <w:t>3.1</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Αποσφράγιση και αξιολόγηση προσφορών</w:t>
            </w:r>
            <w:r w:rsidR="00F64378">
              <w:rPr>
                <w:noProof/>
                <w:webHidden/>
              </w:rPr>
              <w:tab/>
            </w:r>
            <w:r w:rsidR="00F64378">
              <w:rPr>
                <w:noProof/>
                <w:webHidden/>
              </w:rPr>
              <w:fldChar w:fldCharType="begin"/>
            </w:r>
            <w:r w:rsidR="00F64378">
              <w:rPr>
                <w:noProof/>
                <w:webHidden/>
              </w:rPr>
              <w:instrText xml:space="preserve"> PAGEREF _Toc158293674 \h </w:instrText>
            </w:r>
            <w:r w:rsidR="00F64378">
              <w:rPr>
                <w:noProof/>
                <w:webHidden/>
              </w:rPr>
            </w:r>
            <w:r w:rsidR="00F64378">
              <w:rPr>
                <w:noProof/>
                <w:webHidden/>
              </w:rPr>
              <w:fldChar w:fldCharType="separate"/>
            </w:r>
            <w:r w:rsidR="0032466D">
              <w:rPr>
                <w:noProof/>
                <w:webHidden/>
              </w:rPr>
              <w:t>46</w:t>
            </w:r>
            <w:r w:rsidR="00F64378">
              <w:rPr>
                <w:noProof/>
                <w:webHidden/>
              </w:rPr>
              <w:fldChar w:fldCharType="end"/>
            </w:r>
          </w:hyperlink>
        </w:p>
        <w:p w14:paraId="71924D68" w14:textId="5B82B945"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75" w:history="1">
            <w:r w:rsidR="00F64378" w:rsidRPr="004D6761">
              <w:rPr>
                <w:rStyle w:val="-"/>
                <w:noProof/>
                <w:lang w:val="el-GR"/>
              </w:rPr>
              <w:t>3.1.1</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Ηλεκτρονική αποσφράγιση προσφορών</w:t>
            </w:r>
            <w:r w:rsidR="00F64378">
              <w:rPr>
                <w:noProof/>
                <w:webHidden/>
              </w:rPr>
              <w:tab/>
            </w:r>
            <w:r w:rsidR="00F64378">
              <w:rPr>
                <w:noProof/>
                <w:webHidden/>
              </w:rPr>
              <w:fldChar w:fldCharType="begin"/>
            </w:r>
            <w:r w:rsidR="00F64378">
              <w:rPr>
                <w:noProof/>
                <w:webHidden/>
              </w:rPr>
              <w:instrText xml:space="preserve"> PAGEREF _Toc158293675 \h </w:instrText>
            </w:r>
            <w:r w:rsidR="00F64378">
              <w:rPr>
                <w:noProof/>
                <w:webHidden/>
              </w:rPr>
            </w:r>
            <w:r w:rsidR="00F64378">
              <w:rPr>
                <w:noProof/>
                <w:webHidden/>
              </w:rPr>
              <w:fldChar w:fldCharType="separate"/>
            </w:r>
            <w:r w:rsidR="0032466D">
              <w:rPr>
                <w:noProof/>
                <w:webHidden/>
              </w:rPr>
              <w:t>46</w:t>
            </w:r>
            <w:r w:rsidR="00F64378">
              <w:rPr>
                <w:noProof/>
                <w:webHidden/>
              </w:rPr>
              <w:fldChar w:fldCharType="end"/>
            </w:r>
          </w:hyperlink>
        </w:p>
        <w:p w14:paraId="14B07B35" w14:textId="4997C890" w:rsidR="00F64378"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676" w:history="1">
            <w:r w:rsidR="00F64378" w:rsidRPr="004D6761">
              <w:rPr>
                <w:rStyle w:val="-"/>
                <w:noProof/>
                <w:lang w:val="el-GR"/>
              </w:rPr>
              <w:t>3.1.2</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Αξιολόγηση προσφορών</w:t>
            </w:r>
            <w:r w:rsidR="00F64378">
              <w:rPr>
                <w:noProof/>
                <w:webHidden/>
              </w:rPr>
              <w:tab/>
            </w:r>
            <w:r w:rsidR="00F64378">
              <w:rPr>
                <w:noProof/>
                <w:webHidden/>
              </w:rPr>
              <w:fldChar w:fldCharType="begin"/>
            </w:r>
            <w:r w:rsidR="00F64378">
              <w:rPr>
                <w:noProof/>
                <w:webHidden/>
              </w:rPr>
              <w:instrText xml:space="preserve"> PAGEREF _Toc158293676 \h </w:instrText>
            </w:r>
            <w:r w:rsidR="00F64378">
              <w:rPr>
                <w:noProof/>
                <w:webHidden/>
              </w:rPr>
            </w:r>
            <w:r w:rsidR="00F64378">
              <w:rPr>
                <w:noProof/>
                <w:webHidden/>
              </w:rPr>
              <w:fldChar w:fldCharType="separate"/>
            </w:r>
            <w:r w:rsidR="0032466D">
              <w:rPr>
                <w:noProof/>
                <w:webHidden/>
              </w:rPr>
              <w:t>46</w:t>
            </w:r>
            <w:r w:rsidR="00F64378">
              <w:rPr>
                <w:noProof/>
                <w:webHidden/>
              </w:rPr>
              <w:fldChar w:fldCharType="end"/>
            </w:r>
          </w:hyperlink>
        </w:p>
        <w:p w14:paraId="51734D6F" w14:textId="204418C9"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77" w:history="1">
            <w:r w:rsidR="00F64378" w:rsidRPr="004D6761">
              <w:rPr>
                <w:rStyle w:val="-"/>
                <w:noProof/>
                <w:lang w:val="el-GR"/>
              </w:rPr>
              <w:t>3.2</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Πρόσκληση υποβολής δικαιολογητικών προσωρινού αναδόχου - Δικαιολογητικά προσωρινού αναδόχου</w:t>
            </w:r>
            <w:r w:rsidR="00F64378">
              <w:rPr>
                <w:noProof/>
                <w:webHidden/>
              </w:rPr>
              <w:tab/>
            </w:r>
            <w:r w:rsidR="00F64378">
              <w:rPr>
                <w:noProof/>
                <w:webHidden/>
              </w:rPr>
              <w:fldChar w:fldCharType="begin"/>
            </w:r>
            <w:r w:rsidR="00F64378">
              <w:rPr>
                <w:noProof/>
                <w:webHidden/>
              </w:rPr>
              <w:instrText xml:space="preserve"> PAGEREF _Toc158293677 \h </w:instrText>
            </w:r>
            <w:r w:rsidR="00F64378">
              <w:rPr>
                <w:noProof/>
                <w:webHidden/>
              </w:rPr>
            </w:r>
            <w:r w:rsidR="00F64378">
              <w:rPr>
                <w:noProof/>
                <w:webHidden/>
              </w:rPr>
              <w:fldChar w:fldCharType="separate"/>
            </w:r>
            <w:r w:rsidR="0032466D">
              <w:rPr>
                <w:noProof/>
                <w:webHidden/>
              </w:rPr>
              <w:t>48</w:t>
            </w:r>
            <w:r w:rsidR="00F64378">
              <w:rPr>
                <w:noProof/>
                <w:webHidden/>
              </w:rPr>
              <w:fldChar w:fldCharType="end"/>
            </w:r>
          </w:hyperlink>
        </w:p>
        <w:p w14:paraId="4F6E8978" w14:textId="586217CC"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78" w:history="1">
            <w:r w:rsidR="00F64378" w:rsidRPr="004D6761">
              <w:rPr>
                <w:rStyle w:val="-"/>
                <w:noProof/>
                <w:lang w:val="el-GR"/>
              </w:rPr>
              <w:t>3.3</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Κατακύρωση - σύναψη σύμβασης</w:t>
            </w:r>
            <w:r w:rsidR="00F64378">
              <w:rPr>
                <w:noProof/>
                <w:webHidden/>
              </w:rPr>
              <w:tab/>
            </w:r>
            <w:r w:rsidR="00F64378">
              <w:rPr>
                <w:noProof/>
                <w:webHidden/>
              </w:rPr>
              <w:fldChar w:fldCharType="begin"/>
            </w:r>
            <w:r w:rsidR="00F64378">
              <w:rPr>
                <w:noProof/>
                <w:webHidden/>
              </w:rPr>
              <w:instrText xml:space="preserve"> PAGEREF _Toc158293678 \h </w:instrText>
            </w:r>
            <w:r w:rsidR="00F64378">
              <w:rPr>
                <w:noProof/>
                <w:webHidden/>
              </w:rPr>
            </w:r>
            <w:r w:rsidR="00F64378">
              <w:rPr>
                <w:noProof/>
                <w:webHidden/>
              </w:rPr>
              <w:fldChar w:fldCharType="separate"/>
            </w:r>
            <w:r w:rsidR="0032466D">
              <w:rPr>
                <w:noProof/>
                <w:webHidden/>
              </w:rPr>
              <w:t>49</w:t>
            </w:r>
            <w:r w:rsidR="00F64378">
              <w:rPr>
                <w:noProof/>
                <w:webHidden/>
              </w:rPr>
              <w:fldChar w:fldCharType="end"/>
            </w:r>
          </w:hyperlink>
        </w:p>
        <w:p w14:paraId="5E9C9AE1" w14:textId="68A3BE3C"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79" w:history="1">
            <w:r w:rsidR="00F64378" w:rsidRPr="004D6761">
              <w:rPr>
                <w:rStyle w:val="-"/>
                <w:noProof/>
                <w:lang w:val="el-GR"/>
              </w:rPr>
              <w:t>3.4</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Προδικαστικές Προσφυγές - Προσωρινή και Οριστική Δικαστική Προστασία</w:t>
            </w:r>
            <w:r w:rsidR="00F64378">
              <w:rPr>
                <w:noProof/>
                <w:webHidden/>
              </w:rPr>
              <w:tab/>
            </w:r>
            <w:r w:rsidR="00F64378">
              <w:rPr>
                <w:noProof/>
                <w:webHidden/>
              </w:rPr>
              <w:fldChar w:fldCharType="begin"/>
            </w:r>
            <w:r w:rsidR="00F64378">
              <w:rPr>
                <w:noProof/>
                <w:webHidden/>
              </w:rPr>
              <w:instrText xml:space="preserve"> PAGEREF _Toc158293679 \h </w:instrText>
            </w:r>
            <w:r w:rsidR="00F64378">
              <w:rPr>
                <w:noProof/>
                <w:webHidden/>
              </w:rPr>
            </w:r>
            <w:r w:rsidR="00F64378">
              <w:rPr>
                <w:noProof/>
                <w:webHidden/>
              </w:rPr>
              <w:fldChar w:fldCharType="separate"/>
            </w:r>
            <w:r w:rsidR="0032466D">
              <w:rPr>
                <w:noProof/>
                <w:webHidden/>
              </w:rPr>
              <w:t>51</w:t>
            </w:r>
            <w:r w:rsidR="00F64378">
              <w:rPr>
                <w:noProof/>
                <w:webHidden/>
              </w:rPr>
              <w:fldChar w:fldCharType="end"/>
            </w:r>
          </w:hyperlink>
        </w:p>
        <w:p w14:paraId="38EEA539" w14:textId="01BCDAE3"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0" w:history="1">
            <w:r w:rsidR="00F64378" w:rsidRPr="004D6761">
              <w:rPr>
                <w:rStyle w:val="-"/>
                <w:noProof/>
                <w:lang w:val="el-GR"/>
              </w:rPr>
              <w:t>3.5</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Ματαίωση Διαδικασίας</w:t>
            </w:r>
            <w:r w:rsidR="00F64378">
              <w:rPr>
                <w:noProof/>
                <w:webHidden/>
              </w:rPr>
              <w:tab/>
            </w:r>
            <w:r w:rsidR="00F64378">
              <w:rPr>
                <w:noProof/>
                <w:webHidden/>
              </w:rPr>
              <w:fldChar w:fldCharType="begin"/>
            </w:r>
            <w:r w:rsidR="00F64378">
              <w:rPr>
                <w:noProof/>
                <w:webHidden/>
              </w:rPr>
              <w:instrText xml:space="preserve"> PAGEREF _Toc158293680 \h </w:instrText>
            </w:r>
            <w:r w:rsidR="00F64378">
              <w:rPr>
                <w:noProof/>
                <w:webHidden/>
              </w:rPr>
            </w:r>
            <w:r w:rsidR="00F64378">
              <w:rPr>
                <w:noProof/>
                <w:webHidden/>
              </w:rPr>
              <w:fldChar w:fldCharType="separate"/>
            </w:r>
            <w:r w:rsidR="0032466D">
              <w:rPr>
                <w:noProof/>
                <w:webHidden/>
              </w:rPr>
              <w:t>54</w:t>
            </w:r>
            <w:r w:rsidR="00F64378">
              <w:rPr>
                <w:noProof/>
                <w:webHidden/>
              </w:rPr>
              <w:fldChar w:fldCharType="end"/>
            </w:r>
          </w:hyperlink>
        </w:p>
        <w:p w14:paraId="36453C5F" w14:textId="584DAE17" w:rsidR="00F64378"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8293681" w:history="1">
            <w:r w:rsidR="00F64378" w:rsidRPr="004D6761">
              <w:rPr>
                <w:rStyle w:val="-"/>
                <w:noProof/>
                <w14:scene3d>
                  <w14:camera w14:prst="orthographicFront"/>
                  <w14:lightRig w14:rig="threePt" w14:dir="t">
                    <w14:rot w14:lat="0" w14:lon="0" w14:rev="0"/>
                  </w14:lightRig>
                </w14:scene3d>
              </w:rPr>
              <w:t>4.</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rPr>
              <w:t>ΟΡΟΙ ΕΚΤΕΛΕΣΗΣ ΤΗΣ ΣΥΜΒΑΣΗΣ</w:t>
            </w:r>
            <w:r w:rsidR="00F64378">
              <w:rPr>
                <w:noProof/>
                <w:webHidden/>
              </w:rPr>
              <w:tab/>
            </w:r>
            <w:r w:rsidR="00F64378">
              <w:rPr>
                <w:noProof/>
                <w:webHidden/>
              </w:rPr>
              <w:fldChar w:fldCharType="begin"/>
            </w:r>
            <w:r w:rsidR="00F64378">
              <w:rPr>
                <w:noProof/>
                <w:webHidden/>
              </w:rPr>
              <w:instrText xml:space="preserve"> PAGEREF _Toc158293681 \h </w:instrText>
            </w:r>
            <w:r w:rsidR="00F64378">
              <w:rPr>
                <w:noProof/>
                <w:webHidden/>
              </w:rPr>
            </w:r>
            <w:r w:rsidR="00F64378">
              <w:rPr>
                <w:noProof/>
                <w:webHidden/>
              </w:rPr>
              <w:fldChar w:fldCharType="separate"/>
            </w:r>
            <w:r w:rsidR="0032466D">
              <w:rPr>
                <w:noProof/>
                <w:webHidden/>
              </w:rPr>
              <w:t>55</w:t>
            </w:r>
            <w:r w:rsidR="00F64378">
              <w:rPr>
                <w:noProof/>
                <w:webHidden/>
              </w:rPr>
              <w:fldChar w:fldCharType="end"/>
            </w:r>
          </w:hyperlink>
        </w:p>
        <w:p w14:paraId="1929D8FD" w14:textId="5C25E50D"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2" w:history="1">
            <w:r w:rsidR="00F64378" w:rsidRPr="004D6761">
              <w:rPr>
                <w:rStyle w:val="-"/>
                <w:noProof/>
                <w:lang w:val="el-GR"/>
              </w:rPr>
              <w:t>4.1</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Εγγυήσεις (καλής εκτέλεσης)</w:t>
            </w:r>
            <w:r w:rsidR="00F64378">
              <w:rPr>
                <w:noProof/>
                <w:webHidden/>
              </w:rPr>
              <w:tab/>
            </w:r>
            <w:r w:rsidR="00F64378">
              <w:rPr>
                <w:noProof/>
                <w:webHidden/>
              </w:rPr>
              <w:fldChar w:fldCharType="begin"/>
            </w:r>
            <w:r w:rsidR="00F64378">
              <w:rPr>
                <w:noProof/>
                <w:webHidden/>
              </w:rPr>
              <w:instrText xml:space="preserve"> PAGEREF _Toc158293682 \h </w:instrText>
            </w:r>
            <w:r w:rsidR="00F64378">
              <w:rPr>
                <w:noProof/>
                <w:webHidden/>
              </w:rPr>
            </w:r>
            <w:r w:rsidR="00F64378">
              <w:rPr>
                <w:noProof/>
                <w:webHidden/>
              </w:rPr>
              <w:fldChar w:fldCharType="separate"/>
            </w:r>
            <w:r w:rsidR="0032466D">
              <w:rPr>
                <w:noProof/>
                <w:webHidden/>
              </w:rPr>
              <w:t>55</w:t>
            </w:r>
            <w:r w:rsidR="00F64378">
              <w:rPr>
                <w:noProof/>
                <w:webHidden/>
              </w:rPr>
              <w:fldChar w:fldCharType="end"/>
            </w:r>
          </w:hyperlink>
        </w:p>
        <w:p w14:paraId="75761888" w14:textId="50B06E14"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3" w:history="1">
            <w:r w:rsidR="00F64378" w:rsidRPr="004D6761">
              <w:rPr>
                <w:rStyle w:val="-"/>
                <w:noProof/>
                <w:lang w:val="el-GR"/>
              </w:rPr>
              <w:t>4.2</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Συμβατικό πλαίσιο – Εφαρμοστέα νομοθεσία</w:t>
            </w:r>
            <w:r w:rsidR="00F64378">
              <w:rPr>
                <w:noProof/>
                <w:webHidden/>
              </w:rPr>
              <w:tab/>
            </w:r>
            <w:r w:rsidR="00F64378">
              <w:rPr>
                <w:noProof/>
                <w:webHidden/>
              </w:rPr>
              <w:fldChar w:fldCharType="begin"/>
            </w:r>
            <w:r w:rsidR="00F64378">
              <w:rPr>
                <w:noProof/>
                <w:webHidden/>
              </w:rPr>
              <w:instrText xml:space="preserve"> PAGEREF _Toc158293683 \h </w:instrText>
            </w:r>
            <w:r w:rsidR="00F64378">
              <w:rPr>
                <w:noProof/>
                <w:webHidden/>
              </w:rPr>
            </w:r>
            <w:r w:rsidR="00F64378">
              <w:rPr>
                <w:noProof/>
                <w:webHidden/>
              </w:rPr>
              <w:fldChar w:fldCharType="separate"/>
            </w:r>
            <w:r w:rsidR="0032466D">
              <w:rPr>
                <w:noProof/>
                <w:webHidden/>
              </w:rPr>
              <w:t>56</w:t>
            </w:r>
            <w:r w:rsidR="00F64378">
              <w:rPr>
                <w:noProof/>
                <w:webHidden/>
              </w:rPr>
              <w:fldChar w:fldCharType="end"/>
            </w:r>
          </w:hyperlink>
        </w:p>
        <w:p w14:paraId="4E980334" w14:textId="7920E0D4"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4" w:history="1">
            <w:r w:rsidR="00F64378" w:rsidRPr="004D6761">
              <w:rPr>
                <w:rStyle w:val="-"/>
                <w:noProof/>
                <w:lang w:val="el-GR"/>
              </w:rPr>
              <w:t>4.3</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Όροι εκτέλεσης της σύμβασης</w:t>
            </w:r>
            <w:r w:rsidR="00F64378">
              <w:rPr>
                <w:noProof/>
                <w:webHidden/>
              </w:rPr>
              <w:tab/>
            </w:r>
            <w:r w:rsidR="00F64378">
              <w:rPr>
                <w:noProof/>
                <w:webHidden/>
              </w:rPr>
              <w:fldChar w:fldCharType="begin"/>
            </w:r>
            <w:r w:rsidR="00F64378">
              <w:rPr>
                <w:noProof/>
                <w:webHidden/>
              </w:rPr>
              <w:instrText xml:space="preserve"> PAGEREF _Toc158293684 \h </w:instrText>
            </w:r>
            <w:r w:rsidR="00F64378">
              <w:rPr>
                <w:noProof/>
                <w:webHidden/>
              </w:rPr>
            </w:r>
            <w:r w:rsidR="00F64378">
              <w:rPr>
                <w:noProof/>
                <w:webHidden/>
              </w:rPr>
              <w:fldChar w:fldCharType="separate"/>
            </w:r>
            <w:r w:rsidR="0032466D">
              <w:rPr>
                <w:noProof/>
                <w:webHidden/>
              </w:rPr>
              <w:t>56</w:t>
            </w:r>
            <w:r w:rsidR="00F64378">
              <w:rPr>
                <w:noProof/>
                <w:webHidden/>
              </w:rPr>
              <w:fldChar w:fldCharType="end"/>
            </w:r>
          </w:hyperlink>
        </w:p>
        <w:p w14:paraId="38BFCE03" w14:textId="1FB847D0"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5" w:history="1">
            <w:r w:rsidR="00F64378" w:rsidRPr="004D6761">
              <w:rPr>
                <w:rStyle w:val="-"/>
                <w:noProof/>
                <w:lang w:val="el-GR"/>
              </w:rPr>
              <w:t>4.4</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Υπεργολαβία</w:t>
            </w:r>
            <w:r w:rsidR="00F64378">
              <w:rPr>
                <w:noProof/>
                <w:webHidden/>
              </w:rPr>
              <w:tab/>
            </w:r>
            <w:r w:rsidR="00F64378">
              <w:rPr>
                <w:noProof/>
                <w:webHidden/>
              </w:rPr>
              <w:fldChar w:fldCharType="begin"/>
            </w:r>
            <w:r w:rsidR="00F64378">
              <w:rPr>
                <w:noProof/>
                <w:webHidden/>
              </w:rPr>
              <w:instrText xml:space="preserve"> PAGEREF _Toc158293685 \h </w:instrText>
            </w:r>
            <w:r w:rsidR="00F64378">
              <w:rPr>
                <w:noProof/>
                <w:webHidden/>
              </w:rPr>
            </w:r>
            <w:r w:rsidR="00F64378">
              <w:rPr>
                <w:noProof/>
                <w:webHidden/>
              </w:rPr>
              <w:fldChar w:fldCharType="separate"/>
            </w:r>
            <w:r w:rsidR="0032466D">
              <w:rPr>
                <w:noProof/>
                <w:webHidden/>
              </w:rPr>
              <w:t>59</w:t>
            </w:r>
            <w:r w:rsidR="00F64378">
              <w:rPr>
                <w:noProof/>
                <w:webHidden/>
              </w:rPr>
              <w:fldChar w:fldCharType="end"/>
            </w:r>
          </w:hyperlink>
        </w:p>
        <w:p w14:paraId="314F270D" w14:textId="6F51D854"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6" w:history="1">
            <w:r w:rsidR="00F64378" w:rsidRPr="004D6761">
              <w:rPr>
                <w:rStyle w:val="-"/>
                <w:noProof/>
                <w:lang w:val="el-GR"/>
              </w:rPr>
              <w:t>4.5</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Τροποποίηση σύμβασης κατά τη διάρκειά της</w:t>
            </w:r>
            <w:r w:rsidR="00F64378">
              <w:rPr>
                <w:noProof/>
                <w:webHidden/>
              </w:rPr>
              <w:tab/>
            </w:r>
            <w:r w:rsidR="00F64378">
              <w:rPr>
                <w:noProof/>
                <w:webHidden/>
              </w:rPr>
              <w:fldChar w:fldCharType="begin"/>
            </w:r>
            <w:r w:rsidR="00F64378">
              <w:rPr>
                <w:noProof/>
                <w:webHidden/>
              </w:rPr>
              <w:instrText xml:space="preserve"> PAGEREF _Toc158293686 \h </w:instrText>
            </w:r>
            <w:r w:rsidR="00F64378">
              <w:rPr>
                <w:noProof/>
                <w:webHidden/>
              </w:rPr>
            </w:r>
            <w:r w:rsidR="00F64378">
              <w:rPr>
                <w:noProof/>
                <w:webHidden/>
              </w:rPr>
              <w:fldChar w:fldCharType="separate"/>
            </w:r>
            <w:r w:rsidR="0032466D">
              <w:rPr>
                <w:noProof/>
                <w:webHidden/>
              </w:rPr>
              <w:t>60</w:t>
            </w:r>
            <w:r w:rsidR="00F64378">
              <w:rPr>
                <w:noProof/>
                <w:webHidden/>
              </w:rPr>
              <w:fldChar w:fldCharType="end"/>
            </w:r>
          </w:hyperlink>
        </w:p>
        <w:p w14:paraId="4499EF05" w14:textId="3B7DFA13"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87" w:history="1">
            <w:r w:rsidR="00F64378" w:rsidRPr="004D6761">
              <w:rPr>
                <w:rStyle w:val="-"/>
                <w:noProof/>
                <w:lang w:val="el-GR"/>
              </w:rPr>
              <w:t>4.5.1.</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Υποκατάσταση Αναδόχου</w:t>
            </w:r>
            <w:r w:rsidR="00F64378">
              <w:rPr>
                <w:noProof/>
                <w:webHidden/>
              </w:rPr>
              <w:tab/>
            </w:r>
            <w:r w:rsidR="00F64378">
              <w:rPr>
                <w:noProof/>
                <w:webHidden/>
              </w:rPr>
              <w:fldChar w:fldCharType="begin"/>
            </w:r>
            <w:r w:rsidR="00F64378">
              <w:rPr>
                <w:noProof/>
                <w:webHidden/>
              </w:rPr>
              <w:instrText xml:space="preserve"> PAGEREF _Toc158293687 \h </w:instrText>
            </w:r>
            <w:r w:rsidR="00F64378">
              <w:rPr>
                <w:noProof/>
                <w:webHidden/>
              </w:rPr>
            </w:r>
            <w:r w:rsidR="00F64378">
              <w:rPr>
                <w:noProof/>
                <w:webHidden/>
              </w:rPr>
              <w:fldChar w:fldCharType="separate"/>
            </w:r>
            <w:r w:rsidR="0032466D">
              <w:rPr>
                <w:noProof/>
                <w:webHidden/>
              </w:rPr>
              <w:t>60</w:t>
            </w:r>
            <w:r w:rsidR="00F64378">
              <w:rPr>
                <w:noProof/>
                <w:webHidden/>
              </w:rPr>
              <w:fldChar w:fldCharType="end"/>
            </w:r>
          </w:hyperlink>
        </w:p>
        <w:p w14:paraId="60736FBA" w14:textId="0045EFE6"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688" w:history="1">
            <w:r w:rsidR="00F64378" w:rsidRPr="004D6761">
              <w:rPr>
                <w:rStyle w:val="-"/>
                <w:noProof/>
                <w:lang w:val="el-GR"/>
              </w:rPr>
              <w:t>4.5.2.</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Τροποποιήσεις ήσσονος αξίας</w:t>
            </w:r>
            <w:r w:rsidR="00F64378">
              <w:rPr>
                <w:noProof/>
                <w:webHidden/>
              </w:rPr>
              <w:tab/>
            </w:r>
            <w:r w:rsidR="00F64378">
              <w:rPr>
                <w:noProof/>
                <w:webHidden/>
              </w:rPr>
              <w:fldChar w:fldCharType="begin"/>
            </w:r>
            <w:r w:rsidR="00F64378">
              <w:rPr>
                <w:noProof/>
                <w:webHidden/>
              </w:rPr>
              <w:instrText xml:space="preserve"> PAGEREF _Toc158293688 \h </w:instrText>
            </w:r>
            <w:r w:rsidR="00F64378">
              <w:rPr>
                <w:noProof/>
                <w:webHidden/>
              </w:rPr>
            </w:r>
            <w:r w:rsidR="00F64378">
              <w:rPr>
                <w:noProof/>
                <w:webHidden/>
              </w:rPr>
              <w:fldChar w:fldCharType="separate"/>
            </w:r>
            <w:r w:rsidR="0032466D">
              <w:rPr>
                <w:noProof/>
                <w:webHidden/>
              </w:rPr>
              <w:t>60</w:t>
            </w:r>
            <w:r w:rsidR="00F64378">
              <w:rPr>
                <w:noProof/>
                <w:webHidden/>
              </w:rPr>
              <w:fldChar w:fldCharType="end"/>
            </w:r>
          </w:hyperlink>
        </w:p>
        <w:p w14:paraId="47921567" w14:textId="26867838"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89" w:history="1">
            <w:r w:rsidR="00F64378" w:rsidRPr="004D6761">
              <w:rPr>
                <w:rStyle w:val="-"/>
                <w:noProof/>
                <w:lang w:val="el-GR"/>
              </w:rPr>
              <w:t>4.6</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Δικαίωμα μονομερούς λύσης της σύμβασης</w:t>
            </w:r>
            <w:r w:rsidR="00F64378">
              <w:rPr>
                <w:noProof/>
                <w:webHidden/>
              </w:rPr>
              <w:tab/>
            </w:r>
            <w:r w:rsidR="00F64378">
              <w:rPr>
                <w:noProof/>
                <w:webHidden/>
              </w:rPr>
              <w:fldChar w:fldCharType="begin"/>
            </w:r>
            <w:r w:rsidR="00F64378">
              <w:rPr>
                <w:noProof/>
                <w:webHidden/>
              </w:rPr>
              <w:instrText xml:space="preserve"> PAGEREF _Toc158293689 \h </w:instrText>
            </w:r>
            <w:r w:rsidR="00F64378">
              <w:rPr>
                <w:noProof/>
                <w:webHidden/>
              </w:rPr>
            </w:r>
            <w:r w:rsidR="00F64378">
              <w:rPr>
                <w:noProof/>
                <w:webHidden/>
              </w:rPr>
              <w:fldChar w:fldCharType="separate"/>
            </w:r>
            <w:r w:rsidR="0032466D">
              <w:rPr>
                <w:noProof/>
                <w:webHidden/>
              </w:rPr>
              <w:t>61</w:t>
            </w:r>
            <w:r w:rsidR="00F64378">
              <w:rPr>
                <w:noProof/>
                <w:webHidden/>
              </w:rPr>
              <w:fldChar w:fldCharType="end"/>
            </w:r>
          </w:hyperlink>
        </w:p>
        <w:p w14:paraId="4A4BDA4C" w14:textId="220C1DC6" w:rsidR="00F64378"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8293690" w:history="1">
            <w:r w:rsidR="00F64378" w:rsidRPr="004D6761">
              <w:rPr>
                <w:rStyle w:val="-"/>
                <w:noProof/>
                <w:lang w:val="el-GR"/>
                <w14:scene3d>
                  <w14:camera w14:prst="orthographicFront"/>
                  <w14:lightRig w14:rig="threePt" w14:dir="t">
                    <w14:rot w14:lat="0" w14:lon="0" w14:rev="0"/>
                  </w14:lightRig>
                </w14:scene3d>
              </w:rPr>
              <w:t>5.</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lang w:val="el-GR"/>
              </w:rPr>
              <w:t>ΕΙΔΙΚΟΙ ΟΡΟΙ ΕΚΤΕΛΕΣΗΣ ΤΗΣ ΣΥΜΒΑΣΗΣ</w:t>
            </w:r>
            <w:r w:rsidR="00F64378">
              <w:rPr>
                <w:noProof/>
                <w:webHidden/>
              </w:rPr>
              <w:tab/>
            </w:r>
            <w:r w:rsidR="00F64378">
              <w:rPr>
                <w:noProof/>
                <w:webHidden/>
              </w:rPr>
              <w:fldChar w:fldCharType="begin"/>
            </w:r>
            <w:r w:rsidR="00F64378">
              <w:rPr>
                <w:noProof/>
                <w:webHidden/>
              </w:rPr>
              <w:instrText xml:space="preserve"> PAGEREF _Toc158293690 \h </w:instrText>
            </w:r>
            <w:r w:rsidR="00F64378">
              <w:rPr>
                <w:noProof/>
                <w:webHidden/>
              </w:rPr>
            </w:r>
            <w:r w:rsidR="00F64378">
              <w:rPr>
                <w:noProof/>
                <w:webHidden/>
              </w:rPr>
              <w:fldChar w:fldCharType="separate"/>
            </w:r>
            <w:r w:rsidR="0032466D">
              <w:rPr>
                <w:noProof/>
                <w:webHidden/>
              </w:rPr>
              <w:t>62</w:t>
            </w:r>
            <w:r w:rsidR="00F64378">
              <w:rPr>
                <w:noProof/>
                <w:webHidden/>
              </w:rPr>
              <w:fldChar w:fldCharType="end"/>
            </w:r>
          </w:hyperlink>
        </w:p>
        <w:p w14:paraId="5B027332" w14:textId="13C8CC7B"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1" w:history="1">
            <w:r w:rsidR="00F64378" w:rsidRPr="004D6761">
              <w:rPr>
                <w:rStyle w:val="-"/>
                <w:noProof/>
                <w:lang w:val="el-GR"/>
              </w:rPr>
              <w:t>5.1</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Τρόπος πληρωμής</w:t>
            </w:r>
            <w:r w:rsidR="00F64378">
              <w:rPr>
                <w:noProof/>
                <w:webHidden/>
              </w:rPr>
              <w:tab/>
            </w:r>
            <w:r w:rsidR="00F64378">
              <w:rPr>
                <w:noProof/>
                <w:webHidden/>
              </w:rPr>
              <w:fldChar w:fldCharType="begin"/>
            </w:r>
            <w:r w:rsidR="00F64378">
              <w:rPr>
                <w:noProof/>
                <w:webHidden/>
              </w:rPr>
              <w:instrText xml:space="preserve"> PAGEREF _Toc158293691 \h </w:instrText>
            </w:r>
            <w:r w:rsidR="00F64378">
              <w:rPr>
                <w:noProof/>
                <w:webHidden/>
              </w:rPr>
            </w:r>
            <w:r w:rsidR="00F64378">
              <w:rPr>
                <w:noProof/>
                <w:webHidden/>
              </w:rPr>
              <w:fldChar w:fldCharType="separate"/>
            </w:r>
            <w:r w:rsidR="0032466D">
              <w:rPr>
                <w:noProof/>
                <w:webHidden/>
              </w:rPr>
              <w:t>62</w:t>
            </w:r>
            <w:r w:rsidR="00F64378">
              <w:rPr>
                <w:noProof/>
                <w:webHidden/>
              </w:rPr>
              <w:fldChar w:fldCharType="end"/>
            </w:r>
          </w:hyperlink>
        </w:p>
        <w:p w14:paraId="080A19FD" w14:textId="12AC3A4C"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2" w:history="1">
            <w:r w:rsidR="00F64378" w:rsidRPr="004D6761">
              <w:rPr>
                <w:rStyle w:val="-"/>
                <w:noProof/>
                <w:lang w:val="el-GR"/>
              </w:rPr>
              <w:t>5.2</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Κήρυξη οικονομικού φορέα έκπτωτου - Κυρώσεις</w:t>
            </w:r>
            <w:r w:rsidR="00F64378">
              <w:rPr>
                <w:noProof/>
                <w:webHidden/>
              </w:rPr>
              <w:tab/>
            </w:r>
            <w:r w:rsidR="00F64378">
              <w:rPr>
                <w:noProof/>
                <w:webHidden/>
              </w:rPr>
              <w:fldChar w:fldCharType="begin"/>
            </w:r>
            <w:r w:rsidR="00F64378">
              <w:rPr>
                <w:noProof/>
                <w:webHidden/>
              </w:rPr>
              <w:instrText xml:space="preserve"> PAGEREF _Toc158293692 \h </w:instrText>
            </w:r>
            <w:r w:rsidR="00F64378">
              <w:rPr>
                <w:noProof/>
                <w:webHidden/>
              </w:rPr>
            </w:r>
            <w:r w:rsidR="00F64378">
              <w:rPr>
                <w:noProof/>
                <w:webHidden/>
              </w:rPr>
              <w:fldChar w:fldCharType="separate"/>
            </w:r>
            <w:r w:rsidR="0032466D">
              <w:rPr>
                <w:noProof/>
                <w:webHidden/>
              </w:rPr>
              <w:t>62</w:t>
            </w:r>
            <w:r w:rsidR="00F64378">
              <w:rPr>
                <w:noProof/>
                <w:webHidden/>
              </w:rPr>
              <w:fldChar w:fldCharType="end"/>
            </w:r>
          </w:hyperlink>
        </w:p>
        <w:p w14:paraId="0693A3B4" w14:textId="1F458023"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3" w:history="1">
            <w:r w:rsidR="00F64378" w:rsidRPr="004D6761">
              <w:rPr>
                <w:rStyle w:val="-"/>
                <w:noProof/>
                <w:lang w:val="el-GR"/>
              </w:rPr>
              <w:t>5.3</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Διοικητικές προσφυγές κατά τη διαδικασία εκτέλεσης</w:t>
            </w:r>
            <w:r w:rsidR="00F64378">
              <w:rPr>
                <w:noProof/>
                <w:webHidden/>
              </w:rPr>
              <w:tab/>
            </w:r>
            <w:r w:rsidR="00F64378">
              <w:rPr>
                <w:noProof/>
                <w:webHidden/>
              </w:rPr>
              <w:fldChar w:fldCharType="begin"/>
            </w:r>
            <w:r w:rsidR="00F64378">
              <w:rPr>
                <w:noProof/>
                <w:webHidden/>
              </w:rPr>
              <w:instrText xml:space="preserve"> PAGEREF _Toc158293693 \h </w:instrText>
            </w:r>
            <w:r w:rsidR="00F64378">
              <w:rPr>
                <w:noProof/>
                <w:webHidden/>
              </w:rPr>
            </w:r>
            <w:r w:rsidR="00F64378">
              <w:rPr>
                <w:noProof/>
                <w:webHidden/>
              </w:rPr>
              <w:fldChar w:fldCharType="separate"/>
            </w:r>
            <w:r w:rsidR="0032466D">
              <w:rPr>
                <w:noProof/>
                <w:webHidden/>
              </w:rPr>
              <w:t>64</w:t>
            </w:r>
            <w:r w:rsidR="00F64378">
              <w:rPr>
                <w:noProof/>
                <w:webHidden/>
              </w:rPr>
              <w:fldChar w:fldCharType="end"/>
            </w:r>
          </w:hyperlink>
        </w:p>
        <w:p w14:paraId="68FBEAFB" w14:textId="795CBF09"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4" w:history="1">
            <w:r w:rsidR="00F64378" w:rsidRPr="004D6761">
              <w:rPr>
                <w:rStyle w:val="-"/>
                <w:noProof/>
                <w:lang w:val="el-GR"/>
              </w:rPr>
              <w:t>5.4</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Δικαστική επίλυση διαφορών</w:t>
            </w:r>
            <w:r w:rsidR="00F64378">
              <w:rPr>
                <w:noProof/>
                <w:webHidden/>
              </w:rPr>
              <w:tab/>
            </w:r>
            <w:r w:rsidR="00F64378">
              <w:rPr>
                <w:noProof/>
                <w:webHidden/>
              </w:rPr>
              <w:fldChar w:fldCharType="begin"/>
            </w:r>
            <w:r w:rsidR="00F64378">
              <w:rPr>
                <w:noProof/>
                <w:webHidden/>
              </w:rPr>
              <w:instrText xml:space="preserve"> PAGEREF _Toc158293694 \h </w:instrText>
            </w:r>
            <w:r w:rsidR="00F64378">
              <w:rPr>
                <w:noProof/>
                <w:webHidden/>
              </w:rPr>
            </w:r>
            <w:r w:rsidR="00F64378">
              <w:rPr>
                <w:noProof/>
                <w:webHidden/>
              </w:rPr>
              <w:fldChar w:fldCharType="separate"/>
            </w:r>
            <w:r w:rsidR="0032466D">
              <w:rPr>
                <w:noProof/>
                <w:webHidden/>
              </w:rPr>
              <w:t>64</w:t>
            </w:r>
            <w:r w:rsidR="00F64378">
              <w:rPr>
                <w:noProof/>
                <w:webHidden/>
              </w:rPr>
              <w:fldChar w:fldCharType="end"/>
            </w:r>
          </w:hyperlink>
        </w:p>
        <w:p w14:paraId="2372A109" w14:textId="54773EAB" w:rsidR="00F64378"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8293695" w:history="1">
            <w:r w:rsidR="00F64378" w:rsidRPr="004D6761">
              <w:rPr>
                <w:rStyle w:val="-"/>
                <w:noProof/>
                <w14:scene3d>
                  <w14:camera w14:prst="orthographicFront"/>
                  <w14:lightRig w14:rig="threePt" w14:dir="t">
                    <w14:rot w14:lat="0" w14:lon="0" w14:rev="0"/>
                  </w14:lightRig>
                </w14:scene3d>
              </w:rPr>
              <w:t>6.</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rPr>
              <w:t>ΧΡΟΝΟΣ ΚΑΙ ΤΡΟΠΟΣ ΕΚΤΕΛΕΣΗΣ</w:t>
            </w:r>
            <w:r w:rsidR="00F64378">
              <w:rPr>
                <w:noProof/>
                <w:webHidden/>
              </w:rPr>
              <w:tab/>
            </w:r>
            <w:r w:rsidR="00F64378">
              <w:rPr>
                <w:noProof/>
                <w:webHidden/>
              </w:rPr>
              <w:fldChar w:fldCharType="begin"/>
            </w:r>
            <w:r w:rsidR="00F64378">
              <w:rPr>
                <w:noProof/>
                <w:webHidden/>
              </w:rPr>
              <w:instrText xml:space="preserve"> PAGEREF _Toc158293695 \h </w:instrText>
            </w:r>
            <w:r w:rsidR="00F64378">
              <w:rPr>
                <w:noProof/>
                <w:webHidden/>
              </w:rPr>
            </w:r>
            <w:r w:rsidR="00F64378">
              <w:rPr>
                <w:noProof/>
                <w:webHidden/>
              </w:rPr>
              <w:fldChar w:fldCharType="separate"/>
            </w:r>
            <w:r w:rsidR="0032466D">
              <w:rPr>
                <w:noProof/>
                <w:webHidden/>
              </w:rPr>
              <w:t>66</w:t>
            </w:r>
            <w:r w:rsidR="00F64378">
              <w:rPr>
                <w:noProof/>
                <w:webHidden/>
              </w:rPr>
              <w:fldChar w:fldCharType="end"/>
            </w:r>
          </w:hyperlink>
        </w:p>
        <w:p w14:paraId="7F98A7CA" w14:textId="4C533D59"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6" w:history="1">
            <w:r w:rsidR="00F64378" w:rsidRPr="004D6761">
              <w:rPr>
                <w:rStyle w:val="-"/>
                <w:noProof/>
                <w:lang w:val="el-GR"/>
              </w:rPr>
              <w:t>6.1</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Παρακολούθηση της σύμβασης</w:t>
            </w:r>
            <w:r w:rsidR="00F64378">
              <w:rPr>
                <w:noProof/>
                <w:webHidden/>
              </w:rPr>
              <w:tab/>
            </w:r>
            <w:r w:rsidR="00F64378">
              <w:rPr>
                <w:noProof/>
                <w:webHidden/>
              </w:rPr>
              <w:fldChar w:fldCharType="begin"/>
            </w:r>
            <w:r w:rsidR="00F64378">
              <w:rPr>
                <w:noProof/>
                <w:webHidden/>
              </w:rPr>
              <w:instrText xml:space="preserve"> PAGEREF _Toc158293696 \h </w:instrText>
            </w:r>
            <w:r w:rsidR="00F64378">
              <w:rPr>
                <w:noProof/>
                <w:webHidden/>
              </w:rPr>
            </w:r>
            <w:r w:rsidR="00F64378">
              <w:rPr>
                <w:noProof/>
                <w:webHidden/>
              </w:rPr>
              <w:fldChar w:fldCharType="separate"/>
            </w:r>
            <w:r w:rsidR="0032466D">
              <w:rPr>
                <w:noProof/>
                <w:webHidden/>
              </w:rPr>
              <w:t>66</w:t>
            </w:r>
            <w:r w:rsidR="00F64378">
              <w:rPr>
                <w:noProof/>
                <w:webHidden/>
              </w:rPr>
              <w:fldChar w:fldCharType="end"/>
            </w:r>
          </w:hyperlink>
        </w:p>
        <w:p w14:paraId="1E69E234" w14:textId="39FB4B97"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7" w:history="1">
            <w:r w:rsidR="00F64378" w:rsidRPr="004D6761">
              <w:rPr>
                <w:rStyle w:val="-"/>
                <w:noProof/>
                <w:lang w:val="el-GR"/>
              </w:rPr>
              <w:t>6.2</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Διάρκεια σύμβασης</w:t>
            </w:r>
            <w:r w:rsidR="00F64378">
              <w:rPr>
                <w:noProof/>
                <w:webHidden/>
              </w:rPr>
              <w:tab/>
            </w:r>
            <w:r w:rsidR="00F64378">
              <w:rPr>
                <w:noProof/>
                <w:webHidden/>
              </w:rPr>
              <w:fldChar w:fldCharType="begin"/>
            </w:r>
            <w:r w:rsidR="00F64378">
              <w:rPr>
                <w:noProof/>
                <w:webHidden/>
              </w:rPr>
              <w:instrText xml:space="preserve"> PAGEREF _Toc158293697 \h </w:instrText>
            </w:r>
            <w:r w:rsidR="00F64378">
              <w:rPr>
                <w:noProof/>
                <w:webHidden/>
              </w:rPr>
            </w:r>
            <w:r w:rsidR="00F64378">
              <w:rPr>
                <w:noProof/>
                <w:webHidden/>
              </w:rPr>
              <w:fldChar w:fldCharType="separate"/>
            </w:r>
            <w:r w:rsidR="0032466D">
              <w:rPr>
                <w:noProof/>
                <w:webHidden/>
              </w:rPr>
              <w:t>66</w:t>
            </w:r>
            <w:r w:rsidR="00F64378">
              <w:rPr>
                <w:noProof/>
                <w:webHidden/>
              </w:rPr>
              <w:fldChar w:fldCharType="end"/>
            </w:r>
          </w:hyperlink>
        </w:p>
        <w:p w14:paraId="5F179511" w14:textId="3B47052F"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8" w:history="1">
            <w:r w:rsidR="00F64378" w:rsidRPr="004D6761">
              <w:rPr>
                <w:rStyle w:val="-"/>
                <w:noProof/>
                <w:lang w:val="el-GR"/>
              </w:rPr>
              <w:t>6.3</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Παραλαβή του αντικειμένου της σύμβασης</w:t>
            </w:r>
            <w:r w:rsidR="00F64378">
              <w:rPr>
                <w:noProof/>
                <w:webHidden/>
              </w:rPr>
              <w:tab/>
            </w:r>
            <w:r w:rsidR="00F64378">
              <w:rPr>
                <w:noProof/>
                <w:webHidden/>
              </w:rPr>
              <w:fldChar w:fldCharType="begin"/>
            </w:r>
            <w:r w:rsidR="00F64378">
              <w:rPr>
                <w:noProof/>
                <w:webHidden/>
              </w:rPr>
              <w:instrText xml:space="preserve"> PAGEREF _Toc158293698 \h </w:instrText>
            </w:r>
            <w:r w:rsidR="00F64378">
              <w:rPr>
                <w:noProof/>
                <w:webHidden/>
              </w:rPr>
            </w:r>
            <w:r w:rsidR="00F64378">
              <w:rPr>
                <w:noProof/>
                <w:webHidden/>
              </w:rPr>
              <w:fldChar w:fldCharType="separate"/>
            </w:r>
            <w:r w:rsidR="0032466D">
              <w:rPr>
                <w:noProof/>
                <w:webHidden/>
              </w:rPr>
              <w:t>66</w:t>
            </w:r>
            <w:r w:rsidR="00F64378">
              <w:rPr>
                <w:noProof/>
                <w:webHidden/>
              </w:rPr>
              <w:fldChar w:fldCharType="end"/>
            </w:r>
          </w:hyperlink>
        </w:p>
        <w:p w14:paraId="26BEA583" w14:textId="18A1B019"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699" w:history="1">
            <w:r w:rsidR="00F64378" w:rsidRPr="004D6761">
              <w:rPr>
                <w:rStyle w:val="-"/>
                <w:noProof/>
                <w:lang w:val="el-GR"/>
              </w:rPr>
              <w:t>6.4</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Απόρριψη παραδοτέων – Αντικατάσταση</w:t>
            </w:r>
            <w:r w:rsidR="00F64378">
              <w:rPr>
                <w:noProof/>
                <w:webHidden/>
              </w:rPr>
              <w:tab/>
            </w:r>
            <w:r w:rsidR="00F64378">
              <w:rPr>
                <w:noProof/>
                <w:webHidden/>
              </w:rPr>
              <w:fldChar w:fldCharType="begin"/>
            </w:r>
            <w:r w:rsidR="00F64378">
              <w:rPr>
                <w:noProof/>
                <w:webHidden/>
              </w:rPr>
              <w:instrText xml:space="preserve"> PAGEREF _Toc158293699 \h </w:instrText>
            </w:r>
            <w:r w:rsidR="00F64378">
              <w:rPr>
                <w:noProof/>
                <w:webHidden/>
              </w:rPr>
            </w:r>
            <w:r w:rsidR="00F64378">
              <w:rPr>
                <w:noProof/>
                <w:webHidden/>
              </w:rPr>
              <w:fldChar w:fldCharType="separate"/>
            </w:r>
            <w:r w:rsidR="0032466D">
              <w:rPr>
                <w:noProof/>
                <w:webHidden/>
              </w:rPr>
              <w:t>67</w:t>
            </w:r>
            <w:r w:rsidR="00F64378">
              <w:rPr>
                <w:noProof/>
                <w:webHidden/>
              </w:rPr>
              <w:fldChar w:fldCharType="end"/>
            </w:r>
          </w:hyperlink>
        </w:p>
        <w:p w14:paraId="7AE0617C" w14:textId="68A585B4" w:rsidR="00F64378"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00" w:history="1">
            <w:r w:rsidR="00F64378" w:rsidRPr="004D6761">
              <w:rPr>
                <w:rStyle w:val="-"/>
                <w:noProof/>
                <w:lang w:val="el-GR"/>
              </w:rPr>
              <w:t>6.5</w:t>
            </w:r>
            <w:r w:rsidR="00F64378">
              <w:rPr>
                <w:rFonts w:asciiTheme="minorHAnsi" w:eastAsiaTheme="minorEastAsia" w:hAnsiTheme="minorHAnsi" w:cstheme="minorBidi"/>
                <w:smallCaps w:val="0"/>
                <w:noProof/>
                <w:kern w:val="2"/>
                <w:sz w:val="22"/>
                <w:szCs w:val="22"/>
                <w:lang w:val="en-US" w:eastAsia="en-US" w:bidi="he-IL"/>
                <w14:ligatures w14:val="standardContextual"/>
              </w:rPr>
              <w:tab/>
            </w:r>
            <w:r w:rsidR="00F64378" w:rsidRPr="004D6761">
              <w:rPr>
                <w:rStyle w:val="-"/>
                <w:noProof/>
                <w:lang w:val="el-GR"/>
              </w:rPr>
              <w:t>Αναπροσαρμογή τιμής</w:t>
            </w:r>
            <w:r w:rsidR="00F64378">
              <w:rPr>
                <w:noProof/>
                <w:webHidden/>
              </w:rPr>
              <w:tab/>
            </w:r>
            <w:r w:rsidR="00F64378">
              <w:rPr>
                <w:noProof/>
                <w:webHidden/>
              </w:rPr>
              <w:fldChar w:fldCharType="begin"/>
            </w:r>
            <w:r w:rsidR="00F64378">
              <w:rPr>
                <w:noProof/>
                <w:webHidden/>
              </w:rPr>
              <w:instrText xml:space="preserve"> PAGEREF _Toc158293700 \h </w:instrText>
            </w:r>
            <w:r w:rsidR="00F64378">
              <w:rPr>
                <w:noProof/>
                <w:webHidden/>
              </w:rPr>
            </w:r>
            <w:r w:rsidR="00F64378">
              <w:rPr>
                <w:noProof/>
                <w:webHidden/>
              </w:rPr>
              <w:fldChar w:fldCharType="separate"/>
            </w:r>
            <w:r w:rsidR="0032466D">
              <w:rPr>
                <w:noProof/>
                <w:webHidden/>
              </w:rPr>
              <w:t>68</w:t>
            </w:r>
            <w:r w:rsidR="00F64378">
              <w:rPr>
                <w:noProof/>
                <w:webHidden/>
              </w:rPr>
              <w:fldChar w:fldCharType="end"/>
            </w:r>
          </w:hyperlink>
        </w:p>
        <w:p w14:paraId="0D08DC85" w14:textId="7C951F9E" w:rsidR="00F64378"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8293701" w:history="1">
            <w:r w:rsidR="00F64378" w:rsidRPr="004D6761">
              <w:rPr>
                <w:rStyle w:val="-"/>
                <w:noProof/>
                <w14:scene3d>
                  <w14:camera w14:prst="orthographicFront"/>
                  <w14:lightRig w14:rig="threePt" w14:dir="t">
                    <w14:rot w14:lat="0" w14:lon="0" w14:rev="0"/>
                  </w14:lightRig>
                </w14:scene3d>
              </w:rPr>
              <w:t>7.</w:t>
            </w:r>
            <w:r w:rsidR="00F64378">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F64378" w:rsidRPr="004D6761">
              <w:rPr>
                <w:rStyle w:val="-"/>
                <w:noProof/>
              </w:rPr>
              <w:t>ΠΑΡΑΡΤΗΜΑΤΑ</w:t>
            </w:r>
            <w:r w:rsidR="00F64378">
              <w:rPr>
                <w:noProof/>
                <w:webHidden/>
              </w:rPr>
              <w:tab/>
            </w:r>
            <w:r w:rsidR="00F64378">
              <w:rPr>
                <w:noProof/>
                <w:webHidden/>
              </w:rPr>
              <w:fldChar w:fldCharType="begin"/>
            </w:r>
            <w:r w:rsidR="00F64378">
              <w:rPr>
                <w:noProof/>
                <w:webHidden/>
              </w:rPr>
              <w:instrText xml:space="preserve"> PAGEREF _Toc158293701 \h </w:instrText>
            </w:r>
            <w:r w:rsidR="00F64378">
              <w:rPr>
                <w:noProof/>
                <w:webHidden/>
              </w:rPr>
            </w:r>
            <w:r w:rsidR="00F64378">
              <w:rPr>
                <w:noProof/>
                <w:webHidden/>
              </w:rPr>
              <w:fldChar w:fldCharType="separate"/>
            </w:r>
            <w:r w:rsidR="0032466D">
              <w:rPr>
                <w:noProof/>
                <w:webHidden/>
              </w:rPr>
              <w:t>69</w:t>
            </w:r>
            <w:r w:rsidR="00F64378">
              <w:rPr>
                <w:noProof/>
                <w:webHidden/>
              </w:rPr>
              <w:fldChar w:fldCharType="end"/>
            </w:r>
          </w:hyperlink>
        </w:p>
        <w:p w14:paraId="28008135" w14:textId="7037770E"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02" w:history="1">
            <w:r w:rsidR="00F64378" w:rsidRPr="004D6761">
              <w:rPr>
                <w:rStyle w:val="-"/>
                <w:noProof/>
                <w:lang w:val="el-GR"/>
              </w:rPr>
              <w:t>ΠΑΡΑΡΤΗΜΑ Ι – Αναλυτική Περιγραφή Φυσικού και Οικονομικού Αντικειμένου της Σύμβασης</w:t>
            </w:r>
            <w:r w:rsidR="00F64378">
              <w:rPr>
                <w:noProof/>
                <w:webHidden/>
              </w:rPr>
              <w:tab/>
            </w:r>
            <w:r w:rsidR="00F64378">
              <w:rPr>
                <w:noProof/>
                <w:webHidden/>
              </w:rPr>
              <w:fldChar w:fldCharType="begin"/>
            </w:r>
            <w:r w:rsidR="00F64378">
              <w:rPr>
                <w:noProof/>
                <w:webHidden/>
              </w:rPr>
              <w:instrText xml:space="preserve"> PAGEREF _Toc158293702 \h </w:instrText>
            </w:r>
            <w:r w:rsidR="00F64378">
              <w:rPr>
                <w:noProof/>
                <w:webHidden/>
              </w:rPr>
            </w:r>
            <w:r w:rsidR="00F64378">
              <w:rPr>
                <w:noProof/>
                <w:webHidden/>
              </w:rPr>
              <w:fldChar w:fldCharType="separate"/>
            </w:r>
            <w:r w:rsidR="0032466D">
              <w:rPr>
                <w:noProof/>
                <w:webHidden/>
              </w:rPr>
              <w:t>69</w:t>
            </w:r>
            <w:r w:rsidR="00F64378">
              <w:rPr>
                <w:noProof/>
                <w:webHidden/>
              </w:rPr>
              <w:fldChar w:fldCharType="end"/>
            </w:r>
          </w:hyperlink>
        </w:p>
        <w:p w14:paraId="36698C25" w14:textId="040AB422" w:rsidR="00F64378" w:rsidRDefault="00000000">
          <w:pPr>
            <w:pStyle w:val="40"/>
            <w:tabs>
              <w:tab w:val="left" w:pos="110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3" w:history="1">
            <w:r w:rsidR="00F64378" w:rsidRPr="004D6761">
              <w:rPr>
                <w:rStyle w:val="-"/>
                <w:rFonts w:eastAsia="SimSun"/>
                <w:noProof/>
                <w:lang w:val="el-GR"/>
              </w:rPr>
              <w:t>1.</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ΠΕΡΙΓΡΑΦΗ ΦΥΣΙΚΟΥ ΑΝΤΙΚΕΙΜΕΝΟΥ ΤΗΣ ΣΥΜΒΑΣΗΣ</w:t>
            </w:r>
            <w:r w:rsidR="00F64378">
              <w:rPr>
                <w:noProof/>
                <w:webHidden/>
              </w:rPr>
              <w:tab/>
            </w:r>
            <w:r w:rsidR="00F64378">
              <w:rPr>
                <w:noProof/>
                <w:webHidden/>
              </w:rPr>
              <w:fldChar w:fldCharType="begin"/>
            </w:r>
            <w:r w:rsidR="00F64378">
              <w:rPr>
                <w:noProof/>
                <w:webHidden/>
              </w:rPr>
              <w:instrText xml:space="preserve"> PAGEREF _Toc158293703 \h </w:instrText>
            </w:r>
            <w:r w:rsidR="00F64378">
              <w:rPr>
                <w:noProof/>
                <w:webHidden/>
              </w:rPr>
            </w:r>
            <w:r w:rsidR="00F64378">
              <w:rPr>
                <w:noProof/>
                <w:webHidden/>
              </w:rPr>
              <w:fldChar w:fldCharType="separate"/>
            </w:r>
            <w:r w:rsidR="0032466D">
              <w:rPr>
                <w:noProof/>
                <w:webHidden/>
              </w:rPr>
              <w:t>69</w:t>
            </w:r>
            <w:r w:rsidR="00F64378">
              <w:rPr>
                <w:noProof/>
                <w:webHidden/>
              </w:rPr>
              <w:fldChar w:fldCharType="end"/>
            </w:r>
          </w:hyperlink>
        </w:p>
        <w:p w14:paraId="0A3242A2" w14:textId="765DEF2C" w:rsidR="00F64378"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4" w:history="1">
            <w:r w:rsidR="00F64378" w:rsidRPr="004D6761">
              <w:rPr>
                <w:rStyle w:val="-"/>
                <w:rFonts w:eastAsia="SimSun"/>
                <w:noProof/>
                <w:lang w:val="el-GR"/>
              </w:rPr>
              <w:t>1.1.</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ΠΕΡΙΒΑΛΛΟΝ ΤΗΣ ΣΥΜΒΑΣΗΣ</w:t>
            </w:r>
            <w:r w:rsidR="00F64378">
              <w:rPr>
                <w:noProof/>
                <w:webHidden/>
              </w:rPr>
              <w:tab/>
            </w:r>
            <w:r w:rsidR="00F64378">
              <w:rPr>
                <w:noProof/>
                <w:webHidden/>
              </w:rPr>
              <w:fldChar w:fldCharType="begin"/>
            </w:r>
            <w:r w:rsidR="00F64378">
              <w:rPr>
                <w:noProof/>
                <w:webHidden/>
              </w:rPr>
              <w:instrText xml:space="preserve"> PAGEREF _Toc158293704 \h </w:instrText>
            </w:r>
            <w:r w:rsidR="00F64378">
              <w:rPr>
                <w:noProof/>
                <w:webHidden/>
              </w:rPr>
            </w:r>
            <w:r w:rsidR="00F64378">
              <w:rPr>
                <w:noProof/>
                <w:webHidden/>
              </w:rPr>
              <w:fldChar w:fldCharType="separate"/>
            </w:r>
            <w:r w:rsidR="0032466D">
              <w:rPr>
                <w:noProof/>
                <w:webHidden/>
              </w:rPr>
              <w:t>69</w:t>
            </w:r>
            <w:r w:rsidR="00F64378">
              <w:rPr>
                <w:noProof/>
                <w:webHidden/>
              </w:rPr>
              <w:fldChar w:fldCharType="end"/>
            </w:r>
          </w:hyperlink>
        </w:p>
        <w:p w14:paraId="4532F680" w14:textId="73C50474"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5" w:history="1">
            <w:r w:rsidR="00F64378" w:rsidRPr="004D6761">
              <w:rPr>
                <w:rStyle w:val="-"/>
                <w:rFonts w:eastAsia="SimSun"/>
                <w:noProof/>
                <w:lang w:val="el-GR"/>
              </w:rPr>
              <w:t>1.1.1.</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Φορέας Διαχείρισης και Φορέας Υλοποίησης – Αναθέτουσα Αρχή</w:t>
            </w:r>
            <w:r w:rsidR="00F64378">
              <w:rPr>
                <w:noProof/>
                <w:webHidden/>
              </w:rPr>
              <w:tab/>
            </w:r>
            <w:r w:rsidR="00F64378">
              <w:rPr>
                <w:noProof/>
                <w:webHidden/>
              </w:rPr>
              <w:fldChar w:fldCharType="begin"/>
            </w:r>
            <w:r w:rsidR="00F64378">
              <w:rPr>
                <w:noProof/>
                <w:webHidden/>
              </w:rPr>
              <w:instrText xml:space="preserve"> PAGEREF _Toc158293705 \h </w:instrText>
            </w:r>
            <w:r w:rsidR="00F64378">
              <w:rPr>
                <w:noProof/>
                <w:webHidden/>
              </w:rPr>
            </w:r>
            <w:r w:rsidR="00F64378">
              <w:rPr>
                <w:noProof/>
                <w:webHidden/>
              </w:rPr>
              <w:fldChar w:fldCharType="separate"/>
            </w:r>
            <w:r w:rsidR="0032466D">
              <w:rPr>
                <w:noProof/>
                <w:webHidden/>
              </w:rPr>
              <w:t>69</w:t>
            </w:r>
            <w:r w:rsidR="00F64378">
              <w:rPr>
                <w:noProof/>
                <w:webHidden/>
              </w:rPr>
              <w:fldChar w:fldCharType="end"/>
            </w:r>
          </w:hyperlink>
        </w:p>
        <w:p w14:paraId="4F276870" w14:textId="4E595405"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6" w:history="1">
            <w:r w:rsidR="00F64378" w:rsidRPr="004D6761">
              <w:rPr>
                <w:rStyle w:val="-"/>
                <w:rFonts w:eastAsia="SimSun"/>
                <w:noProof/>
                <w:lang w:val="el-GR"/>
              </w:rPr>
              <w:t>1.1.2.</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Φορέας Χρηματοδότησης - Κύριος του Έργου – Φορέας Λειτουργίας</w:t>
            </w:r>
            <w:r w:rsidR="00F64378">
              <w:rPr>
                <w:noProof/>
                <w:webHidden/>
              </w:rPr>
              <w:tab/>
            </w:r>
            <w:r w:rsidR="00F64378">
              <w:rPr>
                <w:noProof/>
                <w:webHidden/>
              </w:rPr>
              <w:fldChar w:fldCharType="begin"/>
            </w:r>
            <w:r w:rsidR="00F64378">
              <w:rPr>
                <w:noProof/>
                <w:webHidden/>
              </w:rPr>
              <w:instrText xml:space="preserve"> PAGEREF _Toc158293706 \h </w:instrText>
            </w:r>
            <w:r w:rsidR="00F64378">
              <w:rPr>
                <w:noProof/>
                <w:webHidden/>
              </w:rPr>
            </w:r>
            <w:r w:rsidR="00F64378">
              <w:rPr>
                <w:noProof/>
                <w:webHidden/>
              </w:rPr>
              <w:fldChar w:fldCharType="separate"/>
            </w:r>
            <w:r w:rsidR="0032466D">
              <w:rPr>
                <w:noProof/>
                <w:webHidden/>
              </w:rPr>
              <w:t>71</w:t>
            </w:r>
            <w:r w:rsidR="00F64378">
              <w:rPr>
                <w:noProof/>
                <w:webHidden/>
              </w:rPr>
              <w:fldChar w:fldCharType="end"/>
            </w:r>
          </w:hyperlink>
        </w:p>
        <w:p w14:paraId="35DE65A8" w14:textId="1A43818E"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7" w:history="1">
            <w:r w:rsidR="00F64378" w:rsidRPr="004D6761">
              <w:rPr>
                <w:rStyle w:val="-"/>
                <w:rFonts w:eastAsia="SimSun"/>
                <w:noProof/>
                <w:lang w:val="el-GR"/>
              </w:rPr>
              <w:t>1.1.3.</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Όργανα &amp; Επιτροπές Παρακολούθησης, Διακυβέρνησης και Ελέγχου του Έργου</w:t>
            </w:r>
            <w:r w:rsidR="00F64378">
              <w:rPr>
                <w:noProof/>
                <w:webHidden/>
              </w:rPr>
              <w:tab/>
            </w:r>
            <w:r w:rsidR="00F64378">
              <w:rPr>
                <w:noProof/>
                <w:webHidden/>
              </w:rPr>
              <w:fldChar w:fldCharType="begin"/>
            </w:r>
            <w:r w:rsidR="00F64378">
              <w:rPr>
                <w:noProof/>
                <w:webHidden/>
              </w:rPr>
              <w:instrText xml:space="preserve"> PAGEREF _Toc158293707 \h </w:instrText>
            </w:r>
            <w:r w:rsidR="00F64378">
              <w:rPr>
                <w:noProof/>
                <w:webHidden/>
              </w:rPr>
            </w:r>
            <w:r w:rsidR="00F64378">
              <w:rPr>
                <w:noProof/>
                <w:webHidden/>
              </w:rPr>
              <w:fldChar w:fldCharType="separate"/>
            </w:r>
            <w:r w:rsidR="0032466D">
              <w:rPr>
                <w:noProof/>
                <w:webHidden/>
              </w:rPr>
              <w:t>71</w:t>
            </w:r>
            <w:r w:rsidR="00F64378">
              <w:rPr>
                <w:noProof/>
                <w:webHidden/>
              </w:rPr>
              <w:fldChar w:fldCharType="end"/>
            </w:r>
          </w:hyperlink>
        </w:p>
        <w:p w14:paraId="2FEEB71F" w14:textId="379E7BB3" w:rsidR="00F64378"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8" w:history="1">
            <w:r w:rsidR="00F64378" w:rsidRPr="004D6761">
              <w:rPr>
                <w:rStyle w:val="-"/>
                <w:rFonts w:eastAsia="SimSun"/>
                <w:noProof/>
                <w:lang w:val="el-GR"/>
              </w:rPr>
              <w:t>1.2.</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Περιγραφή Φυσικού Αντικειμένου της Σύμβασης</w:t>
            </w:r>
            <w:r w:rsidR="00F64378">
              <w:rPr>
                <w:noProof/>
                <w:webHidden/>
              </w:rPr>
              <w:tab/>
            </w:r>
            <w:r w:rsidR="00F64378">
              <w:rPr>
                <w:noProof/>
                <w:webHidden/>
              </w:rPr>
              <w:fldChar w:fldCharType="begin"/>
            </w:r>
            <w:r w:rsidR="00F64378">
              <w:rPr>
                <w:noProof/>
                <w:webHidden/>
              </w:rPr>
              <w:instrText xml:space="preserve"> PAGEREF _Toc158293708 \h </w:instrText>
            </w:r>
            <w:r w:rsidR="00F64378">
              <w:rPr>
                <w:noProof/>
                <w:webHidden/>
              </w:rPr>
            </w:r>
            <w:r w:rsidR="00F64378">
              <w:rPr>
                <w:noProof/>
                <w:webHidden/>
              </w:rPr>
              <w:fldChar w:fldCharType="separate"/>
            </w:r>
            <w:r w:rsidR="0032466D">
              <w:rPr>
                <w:noProof/>
                <w:webHidden/>
              </w:rPr>
              <w:t>72</w:t>
            </w:r>
            <w:r w:rsidR="00F64378">
              <w:rPr>
                <w:noProof/>
                <w:webHidden/>
              </w:rPr>
              <w:fldChar w:fldCharType="end"/>
            </w:r>
          </w:hyperlink>
        </w:p>
        <w:p w14:paraId="73F3F8F9" w14:textId="4ACAE2F0"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09" w:history="1">
            <w:r w:rsidR="00F64378" w:rsidRPr="004D6761">
              <w:rPr>
                <w:rStyle w:val="-"/>
                <w:rFonts w:eastAsia="SimSun"/>
                <w:noProof/>
                <w:lang w:val="el-GR"/>
              </w:rPr>
              <w:t>1.2.1.</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ΠΕΡΙΒΑΛΛΟΝ ΤΟΥ ΕΡΓΟΥ</w:t>
            </w:r>
            <w:r w:rsidR="00F64378">
              <w:rPr>
                <w:noProof/>
                <w:webHidden/>
              </w:rPr>
              <w:tab/>
            </w:r>
            <w:r w:rsidR="00F64378">
              <w:rPr>
                <w:noProof/>
                <w:webHidden/>
              </w:rPr>
              <w:fldChar w:fldCharType="begin"/>
            </w:r>
            <w:r w:rsidR="00F64378">
              <w:rPr>
                <w:noProof/>
                <w:webHidden/>
              </w:rPr>
              <w:instrText xml:space="preserve"> PAGEREF _Toc158293709 \h </w:instrText>
            </w:r>
            <w:r w:rsidR="00F64378">
              <w:rPr>
                <w:noProof/>
                <w:webHidden/>
              </w:rPr>
            </w:r>
            <w:r w:rsidR="00F64378">
              <w:rPr>
                <w:noProof/>
                <w:webHidden/>
              </w:rPr>
              <w:fldChar w:fldCharType="separate"/>
            </w:r>
            <w:r w:rsidR="0032466D">
              <w:rPr>
                <w:noProof/>
                <w:webHidden/>
              </w:rPr>
              <w:t>72</w:t>
            </w:r>
            <w:r w:rsidR="00F64378">
              <w:rPr>
                <w:noProof/>
                <w:webHidden/>
              </w:rPr>
              <w:fldChar w:fldCharType="end"/>
            </w:r>
          </w:hyperlink>
        </w:p>
        <w:p w14:paraId="71A36B0E" w14:textId="5896B880" w:rsidR="00F64378" w:rsidRDefault="00000000">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0" w:history="1">
            <w:r w:rsidR="00F64378" w:rsidRPr="004D6761">
              <w:rPr>
                <w:rStyle w:val="-"/>
                <w:rFonts w:eastAsia="SimSun"/>
                <w:noProof/>
                <w:lang w:val="el-GR"/>
              </w:rPr>
              <w:t>1.2.2.</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rFonts w:eastAsia="SimSun"/>
                <w:noProof/>
                <w:lang w:val="el-GR"/>
              </w:rPr>
              <w:t>Αντικείμενο της Σύμβασης</w:t>
            </w:r>
            <w:r w:rsidR="00F64378">
              <w:rPr>
                <w:noProof/>
                <w:webHidden/>
              </w:rPr>
              <w:tab/>
            </w:r>
            <w:r w:rsidR="00F64378">
              <w:rPr>
                <w:noProof/>
                <w:webHidden/>
              </w:rPr>
              <w:fldChar w:fldCharType="begin"/>
            </w:r>
            <w:r w:rsidR="00F64378">
              <w:rPr>
                <w:noProof/>
                <w:webHidden/>
              </w:rPr>
              <w:instrText xml:space="preserve"> PAGEREF _Toc158293710 \h </w:instrText>
            </w:r>
            <w:r w:rsidR="00F64378">
              <w:rPr>
                <w:noProof/>
                <w:webHidden/>
              </w:rPr>
            </w:r>
            <w:r w:rsidR="00F64378">
              <w:rPr>
                <w:noProof/>
                <w:webHidden/>
              </w:rPr>
              <w:fldChar w:fldCharType="separate"/>
            </w:r>
            <w:r w:rsidR="0032466D">
              <w:rPr>
                <w:noProof/>
                <w:webHidden/>
              </w:rPr>
              <w:t>73</w:t>
            </w:r>
            <w:r w:rsidR="00F64378">
              <w:rPr>
                <w:noProof/>
                <w:webHidden/>
              </w:rPr>
              <w:fldChar w:fldCharType="end"/>
            </w:r>
          </w:hyperlink>
        </w:p>
        <w:p w14:paraId="254EE901" w14:textId="56DE2FF4" w:rsidR="00F64378" w:rsidRDefault="00000000">
          <w:pPr>
            <w:pStyle w:val="40"/>
            <w:tabs>
              <w:tab w:val="left" w:pos="110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1" w:history="1">
            <w:r w:rsidR="00F64378" w:rsidRPr="004D6761">
              <w:rPr>
                <w:rStyle w:val="-"/>
                <w:noProof/>
                <w:lang w:val="el-GR"/>
              </w:rPr>
              <w:t>2.</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Μεθοδολογία Υλοποίησης</w:t>
            </w:r>
            <w:r w:rsidR="00F64378">
              <w:rPr>
                <w:noProof/>
                <w:webHidden/>
              </w:rPr>
              <w:tab/>
            </w:r>
            <w:r w:rsidR="00F64378">
              <w:rPr>
                <w:noProof/>
                <w:webHidden/>
              </w:rPr>
              <w:fldChar w:fldCharType="begin"/>
            </w:r>
            <w:r w:rsidR="00F64378">
              <w:rPr>
                <w:noProof/>
                <w:webHidden/>
              </w:rPr>
              <w:instrText xml:space="preserve"> PAGEREF _Toc158293711 \h </w:instrText>
            </w:r>
            <w:r w:rsidR="00F64378">
              <w:rPr>
                <w:noProof/>
                <w:webHidden/>
              </w:rPr>
            </w:r>
            <w:r w:rsidR="00F64378">
              <w:rPr>
                <w:noProof/>
                <w:webHidden/>
              </w:rPr>
              <w:fldChar w:fldCharType="separate"/>
            </w:r>
            <w:r w:rsidR="0032466D">
              <w:rPr>
                <w:noProof/>
                <w:webHidden/>
              </w:rPr>
              <w:t>74</w:t>
            </w:r>
            <w:r w:rsidR="00F64378">
              <w:rPr>
                <w:noProof/>
                <w:webHidden/>
              </w:rPr>
              <w:fldChar w:fldCharType="end"/>
            </w:r>
          </w:hyperlink>
        </w:p>
        <w:p w14:paraId="5F4D9B03" w14:textId="1FF7893A" w:rsidR="00F64378"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2" w:history="1">
            <w:r w:rsidR="00F64378" w:rsidRPr="004D6761">
              <w:rPr>
                <w:rStyle w:val="-"/>
                <w:noProof/>
                <w:lang w:val="el-GR"/>
              </w:rPr>
              <w:t>2.1</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Χρονοδιάγραμμα</w:t>
            </w:r>
            <w:r w:rsidR="00F64378">
              <w:rPr>
                <w:noProof/>
                <w:webHidden/>
              </w:rPr>
              <w:tab/>
            </w:r>
            <w:r w:rsidR="00F64378">
              <w:rPr>
                <w:noProof/>
                <w:webHidden/>
              </w:rPr>
              <w:fldChar w:fldCharType="begin"/>
            </w:r>
            <w:r w:rsidR="00F64378">
              <w:rPr>
                <w:noProof/>
                <w:webHidden/>
              </w:rPr>
              <w:instrText xml:space="preserve"> PAGEREF _Toc158293712 \h </w:instrText>
            </w:r>
            <w:r w:rsidR="00F64378">
              <w:rPr>
                <w:noProof/>
                <w:webHidden/>
              </w:rPr>
            </w:r>
            <w:r w:rsidR="00F64378">
              <w:rPr>
                <w:noProof/>
                <w:webHidden/>
              </w:rPr>
              <w:fldChar w:fldCharType="separate"/>
            </w:r>
            <w:r w:rsidR="0032466D">
              <w:rPr>
                <w:noProof/>
                <w:webHidden/>
              </w:rPr>
              <w:t>75</w:t>
            </w:r>
            <w:r w:rsidR="00F64378">
              <w:rPr>
                <w:noProof/>
                <w:webHidden/>
              </w:rPr>
              <w:fldChar w:fldCharType="end"/>
            </w:r>
          </w:hyperlink>
        </w:p>
        <w:p w14:paraId="3F409F27" w14:textId="344F1735" w:rsidR="00F64378"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3" w:history="1">
            <w:r w:rsidR="00F64378" w:rsidRPr="004D6761">
              <w:rPr>
                <w:rStyle w:val="-"/>
                <w:noProof/>
                <w:lang w:val="el-GR"/>
              </w:rPr>
              <w:t>2.2</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Ομάδα Έργου/Σχήμα Διοίκησης Έργου</w:t>
            </w:r>
            <w:r w:rsidR="00F64378">
              <w:rPr>
                <w:noProof/>
                <w:webHidden/>
              </w:rPr>
              <w:tab/>
            </w:r>
            <w:r w:rsidR="00F64378">
              <w:rPr>
                <w:noProof/>
                <w:webHidden/>
              </w:rPr>
              <w:fldChar w:fldCharType="begin"/>
            </w:r>
            <w:r w:rsidR="00F64378">
              <w:rPr>
                <w:noProof/>
                <w:webHidden/>
              </w:rPr>
              <w:instrText xml:space="preserve"> PAGEREF _Toc158293713 \h </w:instrText>
            </w:r>
            <w:r w:rsidR="00F64378">
              <w:rPr>
                <w:noProof/>
                <w:webHidden/>
              </w:rPr>
            </w:r>
            <w:r w:rsidR="00F64378">
              <w:rPr>
                <w:noProof/>
                <w:webHidden/>
              </w:rPr>
              <w:fldChar w:fldCharType="separate"/>
            </w:r>
            <w:r w:rsidR="0032466D">
              <w:rPr>
                <w:noProof/>
                <w:webHidden/>
              </w:rPr>
              <w:t>76</w:t>
            </w:r>
            <w:r w:rsidR="00F64378">
              <w:rPr>
                <w:noProof/>
                <w:webHidden/>
              </w:rPr>
              <w:fldChar w:fldCharType="end"/>
            </w:r>
          </w:hyperlink>
        </w:p>
        <w:p w14:paraId="2D266593" w14:textId="243396A8" w:rsidR="00F64378"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4" w:history="1">
            <w:r w:rsidR="00F64378" w:rsidRPr="004D6761">
              <w:rPr>
                <w:rStyle w:val="-"/>
                <w:noProof/>
                <w:lang w:val="el-GR"/>
              </w:rPr>
              <w:t>2.3</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Μεθοδολογία διασφάλισης ποιότητας</w:t>
            </w:r>
            <w:r w:rsidR="00F64378">
              <w:rPr>
                <w:noProof/>
                <w:webHidden/>
              </w:rPr>
              <w:tab/>
            </w:r>
            <w:r w:rsidR="00F64378">
              <w:rPr>
                <w:noProof/>
                <w:webHidden/>
              </w:rPr>
              <w:fldChar w:fldCharType="begin"/>
            </w:r>
            <w:r w:rsidR="00F64378">
              <w:rPr>
                <w:noProof/>
                <w:webHidden/>
              </w:rPr>
              <w:instrText xml:space="preserve"> PAGEREF _Toc158293714 \h </w:instrText>
            </w:r>
            <w:r w:rsidR="00F64378">
              <w:rPr>
                <w:noProof/>
                <w:webHidden/>
              </w:rPr>
            </w:r>
            <w:r w:rsidR="00F64378">
              <w:rPr>
                <w:noProof/>
                <w:webHidden/>
              </w:rPr>
              <w:fldChar w:fldCharType="separate"/>
            </w:r>
            <w:r w:rsidR="0032466D">
              <w:rPr>
                <w:noProof/>
                <w:webHidden/>
              </w:rPr>
              <w:t>77</w:t>
            </w:r>
            <w:r w:rsidR="00F64378">
              <w:rPr>
                <w:noProof/>
                <w:webHidden/>
              </w:rPr>
              <w:fldChar w:fldCharType="end"/>
            </w:r>
          </w:hyperlink>
        </w:p>
        <w:p w14:paraId="35137A0A" w14:textId="04196AA0" w:rsidR="00F64378" w:rsidRDefault="00000000">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5" w:history="1">
            <w:r w:rsidR="00F64378" w:rsidRPr="004D6761">
              <w:rPr>
                <w:rStyle w:val="-"/>
                <w:noProof/>
                <w:lang w:val="el-GR"/>
              </w:rPr>
              <w:t>2.4</w:t>
            </w:r>
            <w:r w:rsidR="00F64378">
              <w:rPr>
                <w:rFonts w:asciiTheme="minorHAnsi" w:eastAsiaTheme="minorEastAsia" w:hAnsiTheme="minorHAnsi" w:cstheme="minorBidi"/>
                <w:noProof/>
                <w:kern w:val="2"/>
                <w:sz w:val="22"/>
                <w:szCs w:val="22"/>
                <w:lang w:val="en-US" w:eastAsia="en-US" w:bidi="he-IL"/>
                <w14:ligatures w14:val="standardContextual"/>
              </w:rPr>
              <w:tab/>
            </w:r>
            <w:r w:rsidR="00F64378" w:rsidRPr="004D6761">
              <w:rPr>
                <w:rStyle w:val="-"/>
                <w:noProof/>
                <w:lang w:val="el-GR"/>
              </w:rPr>
              <w:t>Τόπος υλοποίησης/παροχής των υπηρεσιών</w:t>
            </w:r>
            <w:r w:rsidR="00F64378">
              <w:rPr>
                <w:noProof/>
                <w:webHidden/>
              </w:rPr>
              <w:tab/>
            </w:r>
            <w:r w:rsidR="00F64378">
              <w:rPr>
                <w:noProof/>
                <w:webHidden/>
              </w:rPr>
              <w:fldChar w:fldCharType="begin"/>
            </w:r>
            <w:r w:rsidR="00F64378">
              <w:rPr>
                <w:noProof/>
                <w:webHidden/>
              </w:rPr>
              <w:instrText xml:space="preserve"> PAGEREF _Toc158293715 \h </w:instrText>
            </w:r>
            <w:r w:rsidR="00F64378">
              <w:rPr>
                <w:noProof/>
                <w:webHidden/>
              </w:rPr>
            </w:r>
            <w:r w:rsidR="00F64378">
              <w:rPr>
                <w:noProof/>
                <w:webHidden/>
              </w:rPr>
              <w:fldChar w:fldCharType="separate"/>
            </w:r>
            <w:r w:rsidR="0032466D">
              <w:rPr>
                <w:noProof/>
                <w:webHidden/>
              </w:rPr>
              <w:t>77</w:t>
            </w:r>
            <w:r w:rsidR="00F64378">
              <w:rPr>
                <w:noProof/>
                <w:webHidden/>
              </w:rPr>
              <w:fldChar w:fldCharType="end"/>
            </w:r>
          </w:hyperlink>
        </w:p>
        <w:p w14:paraId="473DAFF8" w14:textId="7B01B11D"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16" w:history="1">
            <w:r w:rsidR="00F64378" w:rsidRPr="004D6761">
              <w:rPr>
                <w:rStyle w:val="-"/>
                <w:noProof/>
                <w:lang w:val="el-GR"/>
              </w:rPr>
              <w:t>ΠΑΡΑΡΤΗΜΑ ΙΙ – Πίνακες Συμμόρφωσης</w:t>
            </w:r>
            <w:r w:rsidR="00F64378">
              <w:rPr>
                <w:noProof/>
                <w:webHidden/>
              </w:rPr>
              <w:tab/>
            </w:r>
            <w:r w:rsidR="00F64378">
              <w:rPr>
                <w:noProof/>
                <w:webHidden/>
              </w:rPr>
              <w:fldChar w:fldCharType="begin"/>
            </w:r>
            <w:r w:rsidR="00F64378">
              <w:rPr>
                <w:noProof/>
                <w:webHidden/>
              </w:rPr>
              <w:instrText xml:space="preserve"> PAGEREF _Toc158293716 \h </w:instrText>
            </w:r>
            <w:r w:rsidR="00F64378">
              <w:rPr>
                <w:noProof/>
                <w:webHidden/>
              </w:rPr>
            </w:r>
            <w:r w:rsidR="00F64378">
              <w:rPr>
                <w:noProof/>
                <w:webHidden/>
              </w:rPr>
              <w:fldChar w:fldCharType="separate"/>
            </w:r>
            <w:r w:rsidR="0032466D">
              <w:rPr>
                <w:noProof/>
                <w:webHidden/>
              </w:rPr>
              <w:t>78</w:t>
            </w:r>
            <w:r w:rsidR="00F64378">
              <w:rPr>
                <w:noProof/>
                <w:webHidden/>
              </w:rPr>
              <w:fldChar w:fldCharType="end"/>
            </w:r>
          </w:hyperlink>
        </w:p>
        <w:p w14:paraId="24948ADF" w14:textId="6522A571"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17" w:history="1">
            <w:r w:rsidR="00F64378" w:rsidRPr="004D6761">
              <w:rPr>
                <w:rStyle w:val="-"/>
                <w:noProof/>
                <w:lang w:val="el-GR"/>
              </w:rPr>
              <w:t>ΠΑΡΑΡΤΗΜΑ ΙΙI – ΕΥΡΩΠΑΙΚΟ ΕΝΙΑΙΟ ΕΓΓΡΑΦΟ ΣΥΜΒΑΣΗΣ (ΕΕΕΣ)</w:t>
            </w:r>
            <w:r w:rsidR="00F64378">
              <w:rPr>
                <w:noProof/>
                <w:webHidden/>
              </w:rPr>
              <w:tab/>
            </w:r>
            <w:r w:rsidR="00F64378">
              <w:rPr>
                <w:noProof/>
                <w:webHidden/>
              </w:rPr>
              <w:fldChar w:fldCharType="begin"/>
            </w:r>
            <w:r w:rsidR="00F64378">
              <w:rPr>
                <w:noProof/>
                <w:webHidden/>
              </w:rPr>
              <w:instrText xml:space="preserve"> PAGEREF _Toc158293717 \h </w:instrText>
            </w:r>
            <w:r w:rsidR="00F64378">
              <w:rPr>
                <w:noProof/>
                <w:webHidden/>
              </w:rPr>
            </w:r>
            <w:r w:rsidR="00F64378">
              <w:rPr>
                <w:noProof/>
                <w:webHidden/>
              </w:rPr>
              <w:fldChar w:fldCharType="separate"/>
            </w:r>
            <w:r w:rsidR="0032466D">
              <w:rPr>
                <w:noProof/>
                <w:webHidden/>
              </w:rPr>
              <w:t>79</w:t>
            </w:r>
            <w:r w:rsidR="00F64378">
              <w:rPr>
                <w:noProof/>
                <w:webHidden/>
              </w:rPr>
              <w:fldChar w:fldCharType="end"/>
            </w:r>
          </w:hyperlink>
        </w:p>
        <w:p w14:paraId="71A05551" w14:textId="7A86B109" w:rsidR="00F64378" w:rsidRDefault="00000000">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8293718" w:history="1">
            <w:r w:rsidR="00F64378" w:rsidRPr="004D6761">
              <w:rPr>
                <w:rStyle w:val="-"/>
                <w:noProof/>
                <w:lang w:val="el-GR"/>
              </w:rPr>
              <w:t>ΕΥΡΩΠΑΙΚΟ ΕΝΙΑΙΟ ΕΓΓΡΑΦΟ ΣΥΜΒΑΣΗΣ (ΕΕΕΣ)</w:t>
            </w:r>
            <w:r w:rsidR="00F64378">
              <w:rPr>
                <w:noProof/>
                <w:webHidden/>
              </w:rPr>
              <w:tab/>
            </w:r>
            <w:r w:rsidR="00F64378">
              <w:rPr>
                <w:noProof/>
                <w:webHidden/>
              </w:rPr>
              <w:fldChar w:fldCharType="begin"/>
            </w:r>
            <w:r w:rsidR="00F64378">
              <w:rPr>
                <w:noProof/>
                <w:webHidden/>
              </w:rPr>
              <w:instrText xml:space="preserve"> PAGEREF _Toc158293718 \h </w:instrText>
            </w:r>
            <w:r w:rsidR="00F64378">
              <w:rPr>
                <w:noProof/>
                <w:webHidden/>
              </w:rPr>
            </w:r>
            <w:r w:rsidR="00F64378">
              <w:rPr>
                <w:noProof/>
                <w:webHidden/>
              </w:rPr>
              <w:fldChar w:fldCharType="separate"/>
            </w:r>
            <w:r w:rsidR="0032466D">
              <w:rPr>
                <w:noProof/>
                <w:webHidden/>
              </w:rPr>
              <w:t>79</w:t>
            </w:r>
            <w:r w:rsidR="00F64378">
              <w:rPr>
                <w:noProof/>
                <w:webHidden/>
              </w:rPr>
              <w:fldChar w:fldCharType="end"/>
            </w:r>
          </w:hyperlink>
        </w:p>
        <w:p w14:paraId="2EF5E921" w14:textId="44217FE5"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19" w:history="1">
            <w:r w:rsidR="00F64378" w:rsidRPr="004D6761">
              <w:rPr>
                <w:rStyle w:val="-"/>
                <w:noProof/>
                <w:lang w:val="el-GR"/>
              </w:rPr>
              <w:t>ΠΑΡΑΡΤΗΜΑ Ι</w:t>
            </w:r>
            <w:r w:rsidR="00F64378" w:rsidRPr="004D6761">
              <w:rPr>
                <w:rStyle w:val="-"/>
                <w:noProof/>
              </w:rPr>
              <w:t>V</w:t>
            </w:r>
            <w:r w:rsidR="00F64378" w:rsidRPr="004D6761">
              <w:rPr>
                <w:rStyle w:val="-"/>
                <w:noProof/>
                <w:lang w:val="el-GR"/>
              </w:rPr>
              <w:t xml:space="preserve"> – Υπόδειγμα Βιογραφικού Σημειώματος</w:t>
            </w:r>
            <w:r w:rsidR="00F64378">
              <w:rPr>
                <w:noProof/>
                <w:webHidden/>
              </w:rPr>
              <w:tab/>
            </w:r>
            <w:r w:rsidR="00F64378">
              <w:rPr>
                <w:noProof/>
                <w:webHidden/>
              </w:rPr>
              <w:fldChar w:fldCharType="begin"/>
            </w:r>
            <w:r w:rsidR="00F64378">
              <w:rPr>
                <w:noProof/>
                <w:webHidden/>
              </w:rPr>
              <w:instrText xml:space="preserve"> PAGEREF _Toc158293719 \h </w:instrText>
            </w:r>
            <w:r w:rsidR="00F64378">
              <w:rPr>
                <w:noProof/>
                <w:webHidden/>
              </w:rPr>
            </w:r>
            <w:r w:rsidR="00F64378">
              <w:rPr>
                <w:noProof/>
                <w:webHidden/>
              </w:rPr>
              <w:fldChar w:fldCharType="separate"/>
            </w:r>
            <w:r w:rsidR="0032466D">
              <w:rPr>
                <w:noProof/>
                <w:webHidden/>
              </w:rPr>
              <w:t>80</w:t>
            </w:r>
            <w:r w:rsidR="00F64378">
              <w:rPr>
                <w:noProof/>
                <w:webHidden/>
              </w:rPr>
              <w:fldChar w:fldCharType="end"/>
            </w:r>
          </w:hyperlink>
        </w:p>
        <w:p w14:paraId="2AFD75A0" w14:textId="73B6D0B1"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20" w:history="1">
            <w:r w:rsidR="00F64378" w:rsidRPr="004D6761">
              <w:rPr>
                <w:rStyle w:val="-"/>
                <w:noProof/>
              </w:rPr>
              <w:t>ΠΑΡΑΡΤΗΜΑ V – Υπόδειγμα Τεχνικής Προσφοράς</w:t>
            </w:r>
            <w:r w:rsidR="00F64378">
              <w:rPr>
                <w:noProof/>
                <w:webHidden/>
              </w:rPr>
              <w:tab/>
            </w:r>
            <w:r w:rsidR="00F64378">
              <w:rPr>
                <w:noProof/>
                <w:webHidden/>
              </w:rPr>
              <w:fldChar w:fldCharType="begin"/>
            </w:r>
            <w:r w:rsidR="00F64378">
              <w:rPr>
                <w:noProof/>
                <w:webHidden/>
              </w:rPr>
              <w:instrText xml:space="preserve"> PAGEREF _Toc158293720 \h </w:instrText>
            </w:r>
            <w:r w:rsidR="00F64378">
              <w:rPr>
                <w:noProof/>
                <w:webHidden/>
              </w:rPr>
            </w:r>
            <w:r w:rsidR="00F64378">
              <w:rPr>
                <w:noProof/>
                <w:webHidden/>
              </w:rPr>
              <w:fldChar w:fldCharType="separate"/>
            </w:r>
            <w:r w:rsidR="0032466D">
              <w:rPr>
                <w:noProof/>
                <w:webHidden/>
              </w:rPr>
              <w:t>83</w:t>
            </w:r>
            <w:r w:rsidR="00F64378">
              <w:rPr>
                <w:noProof/>
                <w:webHidden/>
              </w:rPr>
              <w:fldChar w:fldCharType="end"/>
            </w:r>
          </w:hyperlink>
        </w:p>
        <w:p w14:paraId="58963E69" w14:textId="54C76F3B"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21" w:history="1">
            <w:r w:rsidR="00F64378" w:rsidRPr="004D6761">
              <w:rPr>
                <w:rStyle w:val="-"/>
                <w:noProof/>
                <w:lang w:val="el-GR"/>
              </w:rPr>
              <w:t xml:space="preserve">ΠΑΡΑΡΤΗΜΑ </w:t>
            </w:r>
            <w:r w:rsidR="00F64378" w:rsidRPr="004D6761">
              <w:rPr>
                <w:rStyle w:val="-"/>
                <w:noProof/>
              </w:rPr>
              <w:t>VI</w:t>
            </w:r>
            <w:r w:rsidR="00F64378" w:rsidRPr="004D6761">
              <w:rPr>
                <w:rStyle w:val="-"/>
                <w:noProof/>
                <w:lang w:val="el-GR"/>
              </w:rPr>
              <w:t xml:space="preserve"> – Υπόδειγμα Οικονομικής Προσφοράς</w:t>
            </w:r>
            <w:r w:rsidR="00F64378">
              <w:rPr>
                <w:noProof/>
                <w:webHidden/>
              </w:rPr>
              <w:tab/>
            </w:r>
            <w:r w:rsidR="00F64378">
              <w:rPr>
                <w:noProof/>
                <w:webHidden/>
              </w:rPr>
              <w:fldChar w:fldCharType="begin"/>
            </w:r>
            <w:r w:rsidR="00F64378">
              <w:rPr>
                <w:noProof/>
                <w:webHidden/>
              </w:rPr>
              <w:instrText xml:space="preserve"> PAGEREF _Toc158293721 \h </w:instrText>
            </w:r>
            <w:r w:rsidR="00F64378">
              <w:rPr>
                <w:noProof/>
                <w:webHidden/>
              </w:rPr>
            </w:r>
            <w:r w:rsidR="00F64378">
              <w:rPr>
                <w:noProof/>
                <w:webHidden/>
              </w:rPr>
              <w:fldChar w:fldCharType="separate"/>
            </w:r>
            <w:r w:rsidR="0032466D">
              <w:rPr>
                <w:noProof/>
                <w:webHidden/>
              </w:rPr>
              <w:t>84</w:t>
            </w:r>
            <w:r w:rsidR="00F64378">
              <w:rPr>
                <w:noProof/>
                <w:webHidden/>
              </w:rPr>
              <w:fldChar w:fldCharType="end"/>
            </w:r>
          </w:hyperlink>
        </w:p>
        <w:p w14:paraId="16E52055" w14:textId="4CC43531" w:rsidR="00F64378"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722" w:history="1">
            <w:r w:rsidR="00F64378" w:rsidRPr="004D6761">
              <w:rPr>
                <w:rStyle w:val="-"/>
                <w:noProof/>
                <w:lang w:val="el-GR"/>
              </w:rPr>
              <w:t>1.</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Συγκεντρωτικός Πίνακας Οικονομικής Προσφοράς Έργου</w:t>
            </w:r>
            <w:r w:rsidR="00F64378">
              <w:rPr>
                <w:noProof/>
                <w:webHidden/>
              </w:rPr>
              <w:tab/>
            </w:r>
            <w:r w:rsidR="00F64378">
              <w:rPr>
                <w:noProof/>
                <w:webHidden/>
              </w:rPr>
              <w:fldChar w:fldCharType="begin"/>
            </w:r>
            <w:r w:rsidR="00F64378">
              <w:rPr>
                <w:noProof/>
                <w:webHidden/>
              </w:rPr>
              <w:instrText xml:space="preserve"> PAGEREF _Toc158293722 \h </w:instrText>
            </w:r>
            <w:r w:rsidR="00F64378">
              <w:rPr>
                <w:noProof/>
                <w:webHidden/>
              </w:rPr>
            </w:r>
            <w:r w:rsidR="00F64378">
              <w:rPr>
                <w:noProof/>
                <w:webHidden/>
              </w:rPr>
              <w:fldChar w:fldCharType="separate"/>
            </w:r>
            <w:r w:rsidR="0032466D">
              <w:rPr>
                <w:noProof/>
                <w:webHidden/>
              </w:rPr>
              <w:t>84</w:t>
            </w:r>
            <w:r w:rsidR="00F64378">
              <w:rPr>
                <w:noProof/>
                <w:webHidden/>
              </w:rPr>
              <w:fldChar w:fldCharType="end"/>
            </w:r>
          </w:hyperlink>
        </w:p>
        <w:p w14:paraId="6F161CB7" w14:textId="1C184FF4"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23" w:history="1">
            <w:r w:rsidR="00F64378" w:rsidRPr="004D6761">
              <w:rPr>
                <w:rStyle w:val="-"/>
                <w:noProof/>
                <w:lang w:val="el-GR"/>
              </w:rPr>
              <w:t xml:space="preserve">ΠΑΡΑΡΤΗΜΑ </w:t>
            </w:r>
            <w:r w:rsidR="00F64378" w:rsidRPr="004D6761">
              <w:rPr>
                <w:rStyle w:val="-"/>
                <w:noProof/>
              </w:rPr>
              <w:t>VI</w:t>
            </w:r>
            <w:r w:rsidR="00F64378" w:rsidRPr="004D6761">
              <w:rPr>
                <w:rStyle w:val="-"/>
                <w:noProof/>
                <w:lang w:val="el-GR"/>
              </w:rPr>
              <w:t>Ι – Άλλες Δηλώσεις</w:t>
            </w:r>
            <w:r w:rsidR="00F64378">
              <w:rPr>
                <w:noProof/>
                <w:webHidden/>
              </w:rPr>
              <w:tab/>
            </w:r>
            <w:r w:rsidR="00F64378">
              <w:rPr>
                <w:noProof/>
                <w:webHidden/>
              </w:rPr>
              <w:fldChar w:fldCharType="begin"/>
            </w:r>
            <w:r w:rsidR="00F64378">
              <w:rPr>
                <w:noProof/>
                <w:webHidden/>
              </w:rPr>
              <w:instrText xml:space="preserve"> PAGEREF _Toc158293723 \h </w:instrText>
            </w:r>
            <w:r w:rsidR="00F64378">
              <w:rPr>
                <w:noProof/>
                <w:webHidden/>
              </w:rPr>
            </w:r>
            <w:r w:rsidR="00F64378">
              <w:rPr>
                <w:noProof/>
                <w:webHidden/>
              </w:rPr>
              <w:fldChar w:fldCharType="separate"/>
            </w:r>
            <w:r w:rsidR="0032466D">
              <w:rPr>
                <w:noProof/>
                <w:webHidden/>
              </w:rPr>
              <w:t>85</w:t>
            </w:r>
            <w:r w:rsidR="00F64378">
              <w:rPr>
                <w:noProof/>
                <w:webHidden/>
              </w:rPr>
              <w:fldChar w:fldCharType="end"/>
            </w:r>
          </w:hyperlink>
        </w:p>
        <w:p w14:paraId="3E588F64" w14:textId="431E1608"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24" w:history="1">
            <w:r w:rsidR="00F64378" w:rsidRPr="004D6761">
              <w:rPr>
                <w:rStyle w:val="-"/>
                <w:noProof/>
                <w:lang w:val="el-GR"/>
              </w:rPr>
              <w:t xml:space="preserve">ΠΑΡΑΡΤΗΜΑ </w:t>
            </w:r>
            <w:r w:rsidR="00F64378" w:rsidRPr="004D6761">
              <w:rPr>
                <w:rStyle w:val="-"/>
                <w:noProof/>
              </w:rPr>
              <w:t>VIII</w:t>
            </w:r>
            <w:r w:rsidR="00F64378" w:rsidRPr="004D6761">
              <w:rPr>
                <w:rStyle w:val="-"/>
                <w:noProof/>
                <w:lang w:val="el-GR"/>
              </w:rPr>
              <w:t xml:space="preserve"> – Υποδείγματα Εγγυητικών Επιστολών</w:t>
            </w:r>
            <w:r w:rsidR="00F64378">
              <w:rPr>
                <w:noProof/>
                <w:webHidden/>
              </w:rPr>
              <w:tab/>
            </w:r>
            <w:r w:rsidR="00F64378">
              <w:rPr>
                <w:noProof/>
                <w:webHidden/>
              </w:rPr>
              <w:fldChar w:fldCharType="begin"/>
            </w:r>
            <w:r w:rsidR="00F64378">
              <w:rPr>
                <w:noProof/>
                <w:webHidden/>
              </w:rPr>
              <w:instrText xml:space="preserve"> PAGEREF _Toc158293724 \h </w:instrText>
            </w:r>
            <w:r w:rsidR="00F64378">
              <w:rPr>
                <w:noProof/>
                <w:webHidden/>
              </w:rPr>
            </w:r>
            <w:r w:rsidR="00F64378">
              <w:rPr>
                <w:noProof/>
                <w:webHidden/>
              </w:rPr>
              <w:fldChar w:fldCharType="separate"/>
            </w:r>
            <w:r w:rsidR="0032466D">
              <w:rPr>
                <w:noProof/>
                <w:webHidden/>
              </w:rPr>
              <w:t>86</w:t>
            </w:r>
            <w:r w:rsidR="00F64378">
              <w:rPr>
                <w:noProof/>
                <w:webHidden/>
              </w:rPr>
              <w:fldChar w:fldCharType="end"/>
            </w:r>
          </w:hyperlink>
        </w:p>
        <w:p w14:paraId="6681D35B" w14:textId="55203321" w:rsidR="00F64378"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725" w:history="1">
            <w:r w:rsidR="00F64378" w:rsidRPr="004D6761">
              <w:rPr>
                <w:rStyle w:val="-"/>
                <w:noProof/>
                <w:lang w:val="el-GR"/>
              </w:rPr>
              <w:t>I.</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Εγγυητική Επιστολή Συμμετοχής</w:t>
            </w:r>
            <w:r w:rsidR="00F64378">
              <w:rPr>
                <w:noProof/>
                <w:webHidden/>
              </w:rPr>
              <w:tab/>
            </w:r>
            <w:r w:rsidR="00F64378">
              <w:rPr>
                <w:noProof/>
                <w:webHidden/>
              </w:rPr>
              <w:fldChar w:fldCharType="begin"/>
            </w:r>
            <w:r w:rsidR="00F64378">
              <w:rPr>
                <w:noProof/>
                <w:webHidden/>
              </w:rPr>
              <w:instrText xml:space="preserve"> PAGEREF _Toc158293725 \h </w:instrText>
            </w:r>
            <w:r w:rsidR="00F64378">
              <w:rPr>
                <w:noProof/>
                <w:webHidden/>
              </w:rPr>
            </w:r>
            <w:r w:rsidR="00F64378">
              <w:rPr>
                <w:noProof/>
                <w:webHidden/>
              </w:rPr>
              <w:fldChar w:fldCharType="separate"/>
            </w:r>
            <w:r w:rsidR="0032466D">
              <w:rPr>
                <w:noProof/>
                <w:webHidden/>
              </w:rPr>
              <w:t>86</w:t>
            </w:r>
            <w:r w:rsidR="00F64378">
              <w:rPr>
                <w:noProof/>
                <w:webHidden/>
              </w:rPr>
              <w:fldChar w:fldCharType="end"/>
            </w:r>
          </w:hyperlink>
        </w:p>
        <w:p w14:paraId="1D9636B5" w14:textId="4157B6C9" w:rsidR="00F64378"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8293726" w:history="1">
            <w:r w:rsidR="00F64378" w:rsidRPr="004D6761">
              <w:rPr>
                <w:rStyle w:val="-"/>
                <w:noProof/>
                <w:lang w:val="el-GR"/>
              </w:rPr>
              <w:t>II.</w:t>
            </w:r>
            <w:r w:rsidR="00F64378">
              <w:rPr>
                <w:rFonts w:asciiTheme="minorHAnsi" w:eastAsiaTheme="minorEastAsia" w:hAnsiTheme="minorHAnsi" w:cstheme="minorBidi"/>
                <w:i w:val="0"/>
                <w:iCs w:val="0"/>
                <w:noProof/>
                <w:kern w:val="2"/>
                <w:sz w:val="22"/>
                <w:szCs w:val="22"/>
                <w:lang w:val="en-US" w:eastAsia="en-US" w:bidi="he-IL"/>
                <w14:ligatures w14:val="standardContextual"/>
              </w:rPr>
              <w:tab/>
            </w:r>
            <w:r w:rsidR="00F64378" w:rsidRPr="004D6761">
              <w:rPr>
                <w:rStyle w:val="-"/>
                <w:noProof/>
                <w:lang w:val="el-GR"/>
              </w:rPr>
              <w:t>Εγγυητική Επιστολή Καλής Εκτέλεσης</w:t>
            </w:r>
            <w:r w:rsidR="00F64378">
              <w:rPr>
                <w:noProof/>
                <w:webHidden/>
              </w:rPr>
              <w:tab/>
            </w:r>
            <w:r w:rsidR="00F64378">
              <w:rPr>
                <w:noProof/>
                <w:webHidden/>
              </w:rPr>
              <w:fldChar w:fldCharType="begin"/>
            </w:r>
            <w:r w:rsidR="00F64378">
              <w:rPr>
                <w:noProof/>
                <w:webHidden/>
              </w:rPr>
              <w:instrText xml:space="preserve"> PAGEREF _Toc158293726 \h </w:instrText>
            </w:r>
            <w:r w:rsidR="00F64378">
              <w:rPr>
                <w:noProof/>
                <w:webHidden/>
              </w:rPr>
            </w:r>
            <w:r w:rsidR="00F64378">
              <w:rPr>
                <w:noProof/>
                <w:webHidden/>
              </w:rPr>
              <w:fldChar w:fldCharType="separate"/>
            </w:r>
            <w:r w:rsidR="0032466D">
              <w:rPr>
                <w:noProof/>
                <w:webHidden/>
              </w:rPr>
              <w:t>87</w:t>
            </w:r>
            <w:r w:rsidR="00F64378">
              <w:rPr>
                <w:noProof/>
                <w:webHidden/>
              </w:rPr>
              <w:fldChar w:fldCharType="end"/>
            </w:r>
          </w:hyperlink>
        </w:p>
        <w:p w14:paraId="26BD7FC5" w14:textId="34E3FB70"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27" w:history="1">
            <w:r w:rsidR="00F64378" w:rsidRPr="004D6761">
              <w:rPr>
                <w:rStyle w:val="-"/>
                <w:noProof/>
                <w:lang w:val="el-GR"/>
              </w:rPr>
              <w:t>ΠΑΡΑΡΤΗΜΑ IX– ΕΝΗΜΕΡΩΣΗ ΓΙΑ ΤΗΝ ΕΠΕΞΕΡΓΑΣΙΑ ΠΡΟΣΩΠΙΚΩΝ ΔΕΔΟΜΕΝΩΝ</w:t>
            </w:r>
            <w:r w:rsidR="00F64378">
              <w:rPr>
                <w:noProof/>
                <w:webHidden/>
              </w:rPr>
              <w:tab/>
            </w:r>
            <w:r w:rsidR="00F64378">
              <w:rPr>
                <w:noProof/>
                <w:webHidden/>
              </w:rPr>
              <w:fldChar w:fldCharType="begin"/>
            </w:r>
            <w:r w:rsidR="00F64378">
              <w:rPr>
                <w:noProof/>
                <w:webHidden/>
              </w:rPr>
              <w:instrText xml:space="preserve"> PAGEREF _Toc158293727 \h </w:instrText>
            </w:r>
            <w:r w:rsidR="00F64378">
              <w:rPr>
                <w:noProof/>
                <w:webHidden/>
              </w:rPr>
            </w:r>
            <w:r w:rsidR="00F64378">
              <w:rPr>
                <w:noProof/>
                <w:webHidden/>
              </w:rPr>
              <w:fldChar w:fldCharType="separate"/>
            </w:r>
            <w:r w:rsidR="0032466D">
              <w:rPr>
                <w:noProof/>
                <w:webHidden/>
              </w:rPr>
              <w:t>88</w:t>
            </w:r>
            <w:r w:rsidR="00F64378">
              <w:rPr>
                <w:noProof/>
                <w:webHidden/>
              </w:rPr>
              <w:fldChar w:fldCharType="end"/>
            </w:r>
          </w:hyperlink>
        </w:p>
        <w:p w14:paraId="4EDB5D04" w14:textId="769F00F4" w:rsidR="00F64378" w:rsidRDefault="00000000">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8293728" w:history="1">
            <w:r w:rsidR="00F64378" w:rsidRPr="004D6761">
              <w:rPr>
                <w:rStyle w:val="-"/>
                <w:noProof/>
                <w:lang w:val="el-GR"/>
              </w:rPr>
              <w:t xml:space="preserve">ΠΑΡΑΡΤΗΜΑ </w:t>
            </w:r>
            <w:r w:rsidR="00F64378" w:rsidRPr="004D6761">
              <w:rPr>
                <w:rStyle w:val="-"/>
                <w:noProof/>
              </w:rPr>
              <w:t>X</w:t>
            </w:r>
            <w:r w:rsidR="00F64378" w:rsidRPr="004D6761">
              <w:rPr>
                <w:rStyle w:val="-"/>
                <w:noProof/>
                <w:lang w:val="el-GR"/>
              </w:rPr>
              <w:t xml:space="preserve"> – Ρήτρα Ακεραιότητας</w:t>
            </w:r>
            <w:r w:rsidR="00F64378">
              <w:rPr>
                <w:noProof/>
                <w:webHidden/>
              </w:rPr>
              <w:tab/>
            </w:r>
            <w:r w:rsidR="00F64378">
              <w:rPr>
                <w:noProof/>
                <w:webHidden/>
              </w:rPr>
              <w:fldChar w:fldCharType="begin"/>
            </w:r>
            <w:r w:rsidR="00F64378">
              <w:rPr>
                <w:noProof/>
                <w:webHidden/>
              </w:rPr>
              <w:instrText xml:space="preserve"> PAGEREF _Toc158293728 \h </w:instrText>
            </w:r>
            <w:r w:rsidR="00F64378">
              <w:rPr>
                <w:noProof/>
                <w:webHidden/>
              </w:rPr>
            </w:r>
            <w:r w:rsidR="00F64378">
              <w:rPr>
                <w:noProof/>
                <w:webHidden/>
              </w:rPr>
              <w:fldChar w:fldCharType="separate"/>
            </w:r>
            <w:r w:rsidR="0032466D">
              <w:rPr>
                <w:noProof/>
                <w:webHidden/>
              </w:rPr>
              <w:t>89</w:t>
            </w:r>
            <w:r w:rsidR="00F64378">
              <w:rPr>
                <w:noProof/>
                <w:webHidden/>
              </w:rPr>
              <w:fldChar w:fldCharType="end"/>
            </w:r>
          </w:hyperlink>
        </w:p>
        <w:p w14:paraId="25698511" w14:textId="508C41FC" w:rsidR="00A81D32" w:rsidRDefault="005D6014">
          <w:r>
            <w:rPr>
              <w:b/>
              <w:bCs/>
              <w:caps/>
              <w:sz w:val="20"/>
              <w:szCs w:val="20"/>
            </w:rPr>
            <w:fldChar w:fldCharType="end"/>
          </w:r>
        </w:p>
      </w:sdtContent>
    </w:sdt>
    <w:p w14:paraId="55CD7CD3" w14:textId="286F7DC5" w:rsidR="008338F0" w:rsidRPr="003329FF" w:rsidRDefault="003355E7" w:rsidP="00130E02">
      <w:pPr>
        <w:pStyle w:val="1"/>
        <w:numPr>
          <w:ilvl w:val="0"/>
          <w:numId w:val="17"/>
        </w:numPr>
        <w:rPr>
          <w:lang w:val="el-GR"/>
        </w:rPr>
      </w:pPr>
      <w:bookmarkStart w:id="11" w:name="_Toc97194404"/>
      <w:bookmarkStart w:id="12" w:name="_Toc158293628"/>
      <w:r w:rsidRPr="003329FF">
        <w:rPr>
          <w:lang w:val="el-GR"/>
        </w:rPr>
        <w:lastRenderedPageBreak/>
        <w:t>ΑΝΑΘΕΤΟΥΣΑ ΑΡΧΗ ΚΑΙ ΑΝΤΙΚΕΙΜΕΝΟ ΣΥΜΒΑΣΗΣ</w:t>
      </w:r>
      <w:bookmarkEnd w:id="11"/>
      <w:bookmarkEnd w:id="12"/>
    </w:p>
    <w:p w14:paraId="473A9C05" w14:textId="77777777" w:rsidR="008338F0" w:rsidRPr="0032146B" w:rsidRDefault="003355E7" w:rsidP="00130E02">
      <w:pPr>
        <w:pStyle w:val="2"/>
        <w:numPr>
          <w:ilvl w:val="1"/>
          <w:numId w:val="18"/>
        </w:numPr>
        <w:rPr>
          <w:lang w:val="el-GR"/>
        </w:rPr>
      </w:pPr>
      <w:bookmarkStart w:id="13" w:name="_Toc97194256"/>
      <w:bookmarkStart w:id="14" w:name="_Toc97194405"/>
      <w:bookmarkStart w:id="15" w:name="_Toc158293629"/>
      <w:r w:rsidRPr="0032146B">
        <w:rPr>
          <w:lang w:val="el-GR"/>
        </w:rPr>
        <w:t>Στοιχεία Αναθέτουσας Αρχής</w:t>
      </w:r>
      <w:bookmarkEnd w:id="13"/>
      <w:bookmarkEnd w:id="14"/>
      <w:bookmarkEnd w:id="15"/>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B20A8A" w14:paraId="1271556F"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7356EA38" w:rsidR="008338F0" w:rsidRPr="00603221" w:rsidRDefault="00000000">
            <w:pPr>
              <w:pStyle w:val="normalwithoutspacing"/>
              <w:snapToGrid w:val="0"/>
              <w:rPr>
                <w:lang w:val="en-US"/>
              </w:rPr>
            </w:pPr>
            <w:hyperlink r:id="rId15" w:history="1">
              <w:r w:rsidR="00E817D9" w:rsidRPr="00D009BC">
                <w:rPr>
                  <w:rStyle w:val="-"/>
                  <w:lang w:val="en-US"/>
                </w:rPr>
                <w:t>info@ktpae.gr</w:t>
              </w:r>
            </w:hyperlink>
          </w:p>
        </w:tc>
      </w:tr>
      <w:tr w:rsidR="008338F0" w:rsidRPr="00DF02B0" w14:paraId="23BFA2BC"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502E4717" w:rsidR="008338F0" w:rsidRPr="00AF5685" w:rsidRDefault="00132027">
            <w:pPr>
              <w:pStyle w:val="normalwithoutspacing"/>
              <w:snapToGrid w:val="0"/>
              <w:rPr>
                <w:highlight w:val="magenta"/>
              </w:rPr>
            </w:pPr>
            <w:r>
              <w:t>Μερόπη Δράκου</w:t>
            </w:r>
          </w:p>
        </w:tc>
      </w:tr>
      <w:tr w:rsidR="008338F0" w:rsidRPr="00DF02B0" w14:paraId="433853CF"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6D744967" w:rsidR="008338F0" w:rsidRPr="00603221" w:rsidRDefault="00000000">
            <w:pPr>
              <w:pStyle w:val="normalwithoutspacing"/>
              <w:snapToGrid w:val="0"/>
            </w:pPr>
            <w:hyperlink r:id="rId16" w:history="1">
              <w:r w:rsidR="00E817D9" w:rsidRPr="00D009BC">
                <w:rPr>
                  <w:rStyle w:val="-"/>
                </w:rPr>
                <w:t>http://www.ktpae.gr</w:t>
              </w:r>
            </w:hyperlink>
          </w:p>
        </w:tc>
      </w:tr>
      <w:tr w:rsidR="008338F0" w:rsidRPr="00D72C0C" w14:paraId="5772DFEA" w14:textId="77777777" w:rsidTr="1D764729">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7B280BC1" w:rsidR="008338F0" w:rsidRPr="00505AE5" w:rsidRDefault="00000000">
            <w:pPr>
              <w:pStyle w:val="normalwithoutspacing"/>
              <w:snapToGrid w:val="0"/>
              <w:rPr>
                <w:lang w:val="en-US"/>
              </w:rPr>
            </w:pPr>
            <w:hyperlink r:id="rId17" w:history="1">
              <w:r w:rsidR="000250AB" w:rsidRPr="00F81E13">
                <w:rPr>
                  <w:rStyle w:val="-"/>
                </w:rPr>
                <w:t>https://www.ktpae.gr/</w:t>
              </w:r>
            </w:hyperlink>
            <w:r w:rsidR="000250AB">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029C7A62" w:rsidR="008338F0" w:rsidRPr="00603221" w:rsidRDefault="003355E7">
      <w:pPr>
        <w:pStyle w:val="normalwithoutspacing"/>
        <w:rPr>
          <w:rFonts w:eastAsia="Calibri"/>
        </w:rPr>
      </w:pPr>
      <w:r>
        <w:t>Η Αναθέτουσα Αρχή είναι</w:t>
      </w:r>
      <w:r w:rsidR="00E1337D">
        <w:t xml:space="preserve"> </w:t>
      </w:r>
      <w:r>
        <w:t xml:space="preserve"> </w:t>
      </w:r>
      <w:r w:rsidR="00CD22D1">
        <w:t xml:space="preserve">η Κοινωνία της Πληροφορίας </w:t>
      </w:r>
      <w:r w:rsidR="00417984">
        <w:t xml:space="preserve">Μονοπρόσωπη Ανώνυμη </w:t>
      </w:r>
      <w:r w:rsidR="007D3A48">
        <w:t>Εταιρία του Δημόσιου Τομέα (μη Κεντρική Αναθέτουσα Αρχή)</w:t>
      </w:r>
      <w:r w:rsidR="00E1337D">
        <w:t xml:space="preserve"> </w:t>
      </w:r>
      <w:r>
        <w:t>και ανήκει στην</w:t>
      </w:r>
      <w:r w:rsidR="00DB2700">
        <w:t xml:space="preserve"> Κεντρική Κυβέρνηση – Υποτομέας Νομικά Πρόσωπα Κεντρικής Κυβέρνησης και Δημόσιες Επιχειρήσεις</w:t>
      </w:r>
      <w:r w:rsidR="2D61FD39">
        <w:t>.</w:t>
      </w:r>
      <w:r w:rsidR="00DB2700">
        <w:t xml:space="preserve"> </w:t>
      </w:r>
    </w:p>
    <w:p w14:paraId="06989723" w14:textId="77777777" w:rsidR="006F0660" w:rsidRDefault="006F0660">
      <w:pPr>
        <w:pStyle w:val="normalwithoutspacing"/>
        <w:rPr>
          <w:b/>
        </w:rPr>
      </w:pPr>
    </w:p>
    <w:p w14:paraId="5D55A5F6" w14:textId="53F89481" w:rsidR="008338F0" w:rsidRPr="00613B19" w:rsidRDefault="003355E7" w:rsidP="1D764729">
      <w:pPr>
        <w:pStyle w:val="normalwithoutspacing"/>
        <w:rPr>
          <w:b/>
          <w:bCs/>
        </w:rPr>
      </w:pPr>
      <w:r w:rsidRPr="1D764729">
        <w:rPr>
          <w:b/>
          <w:bCs/>
        </w:rPr>
        <w:t>Κύρια δραστηριότητα Α</w:t>
      </w:r>
      <w:r w:rsidR="00A94CDB" w:rsidRPr="00613B19">
        <w:rPr>
          <w:b/>
          <w:bCs/>
        </w:rPr>
        <w:t>.</w:t>
      </w:r>
      <w:r w:rsidR="7192AAF2" w:rsidRPr="1D764729">
        <w:rPr>
          <w:b/>
          <w:bCs/>
        </w:rPr>
        <w:t xml:space="preserve"> Α</w:t>
      </w:r>
      <w:r w:rsidR="00A94CDB" w:rsidRPr="00613B19">
        <w:rPr>
          <w:b/>
          <w:bCs/>
        </w:rPr>
        <w:t>.</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51B59C75"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7E1EEB">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62C687F8" w:rsidR="002E1FDE" w:rsidRDefault="003355E7" w:rsidP="1D764729">
      <w:pPr>
        <w:pStyle w:val="normalwithoutspacing"/>
        <w:ind w:left="567" w:hanging="567"/>
      </w:pPr>
      <w:r>
        <w:t>α)</w:t>
      </w:r>
      <w: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t xml:space="preserve"> και μέσω της διαδικτυακής πύλης της Αναθέτουσας Αρχής </w:t>
      </w:r>
      <w:hyperlink r:id="rId18" w:history="1">
        <w:r w:rsidR="00154623" w:rsidRPr="1D764729">
          <w:rPr>
            <w:rStyle w:val="-"/>
          </w:rPr>
          <w:t>http://www.ktpae.gr</w:t>
        </w:r>
      </w:hyperlink>
      <w:r w:rsidR="77F94156" w:rsidRPr="1D764729">
        <w:rPr>
          <w:rStyle w:val="-"/>
        </w:rPr>
        <w:t>.</w:t>
      </w:r>
    </w:p>
    <w:p w14:paraId="1155CDD2" w14:textId="755B1F44" w:rsidR="00154623" w:rsidRPr="00603221" w:rsidRDefault="006F0660" w:rsidP="006F0660">
      <w:pPr>
        <w:pStyle w:val="normalwithoutspacing"/>
        <w:ind w:left="567" w:hanging="567"/>
      </w:pPr>
      <w:r>
        <w:t xml:space="preserve">β)   </w:t>
      </w:r>
      <w:r w:rsidR="00154623">
        <w:t>Κάθε είδους επικοινωνία και ανταλλαγή πληροφοριών πραγματοποιείται μέσω της διαδικτυακής πύλης www.promitheus.gov.gr του Ε.Σ.Η.ΔΗ.Σ.</w:t>
      </w:r>
    </w:p>
    <w:p w14:paraId="23C5A79D" w14:textId="6BA0E5B0"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19" w:history="1">
        <w:r w:rsidR="003355E7" w:rsidRPr="00603221">
          <w:rPr>
            <w:rStyle w:val="-"/>
            <w:shd w:val="clear" w:color="auto" w:fill="FFFFFF"/>
          </w:rPr>
          <w:t>www.promitheus.gov.gr</w:t>
        </w:r>
      </w:hyperlink>
      <w:r w:rsidR="1F845ADA" w:rsidRPr="00603221">
        <w:rPr>
          <w:color w:val="000000"/>
          <w:shd w:val="clear" w:color="auto" w:fill="FFFFFF"/>
        </w:rPr>
        <w:t>.</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58293630"/>
      <w:r w:rsidRPr="00603221">
        <w:rPr>
          <w:rFonts w:cs="Tahoma"/>
          <w:lang w:val="el-GR"/>
        </w:rPr>
        <w:t>Στοιχεία Διαδικασίας - Χρηματοδότηση</w:t>
      </w:r>
      <w:bookmarkEnd w:id="16"/>
      <w:bookmarkEnd w:id="17"/>
      <w:bookmarkEnd w:id="18"/>
      <w:bookmarkEnd w:id="19"/>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Default="008338F0">
      <w:pPr>
        <w:pStyle w:val="normalwithoutspacing"/>
      </w:pPr>
    </w:p>
    <w:p w14:paraId="1BC958D1" w14:textId="77777777" w:rsidR="00A94CDB" w:rsidRPr="00603221" w:rsidRDefault="00A94CDB">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3FCB0D02" w:rsidR="00092F07" w:rsidRPr="00CA2394" w:rsidRDefault="00092F07" w:rsidP="00092F07">
      <w:pPr>
        <w:pStyle w:val="normalwithoutspacing"/>
      </w:pPr>
      <w:r w:rsidRPr="00CA2394">
        <w:t xml:space="preserve">Φορέας χρηματοδότησης της Σύμβασης είναι το Υπουργείο </w:t>
      </w:r>
      <w:r w:rsidR="00053EAE">
        <w:t>Τουρισμού</w:t>
      </w:r>
      <w:r w:rsidRPr="00CA2394">
        <w:t xml:space="preserve">. </w:t>
      </w:r>
    </w:p>
    <w:p w14:paraId="0A43B7E0" w14:textId="00BFD8B2" w:rsidR="006F0660" w:rsidRDefault="00053EAE" w:rsidP="00824E13">
      <w:pPr>
        <w:pStyle w:val="normalwithoutspacing"/>
      </w:pPr>
      <w:r>
        <w:t>Η δαπάνη επιχορηγείται 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1D764729">
        <w:rPr>
          <w:vertAlign w:val="superscript"/>
        </w:rPr>
        <w:t>ο</w:t>
      </w:r>
      <w:r>
        <w:t xml:space="preserve"> κύκλο κατ’ εφαρμογή των διατάξεων του άρθρου 45Α του ν. 4933/2022 (Α’ 99)</w:t>
      </w:r>
      <w:r w:rsidR="3C808ACA">
        <w:t>.</w:t>
      </w: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58293631"/>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5E39430C" w14:textId="1A4FAA5E" w:rsidR="006E1AFE" w:rsidRPr="006E1AFE" w:rsidRDefault="000E3C4E" w:rsidP="006E1AFE">
      <w:pPr>
        <w:rPr>
          <w:rFonts w:eastAsia="Calibri"/>
          <w:lang w:val="el-GR"/>
        </w:rPr>
      </w:pPr>
      <w:r w:rsidRPr="000E3C4E">
        <w:rPr>
          <w:lang w:val="el-GR"/>
        </w:rPr>
        <w:t xml:space="preserve">Αντικείμενο </w:t>
      </w:r>
      <w:r w:rsidRPr="00ED50D6">
        <w:rPr>
          <w:lang w:val="el-GR"/>
        </w:rPr>
        <w:t xml:space="preserve">της σύμβασης είναι </w:t>
      </w:r>
      <w:r w:rsidR="008063A1">
        <w:rPr>
          <w:rFonts w:eastAsia="Calibri"/>
          <w:lang w:val="el-GR"/>
        </w:rPr>
        <w:t>η</w:t>
      </w:r>
      <w:r w:rsidR="008063A1" w:rsidRPr="00F5475A">
        <w:rPr>
          <w:rFonts w:eastAsia="Calibri"/>
          <w:lang w:val="el-GR"/>
        </w:rPr>
        <w:t xml:space="preserve">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w:t>
      </w:r>
      <w:r w:rsidR="006E1AFE" w:rsidRPr="006E1AFE">
        <w:rPr>
          <w:rFonts w:eastAsia="Calibri"/>
          <w:lang w:val="el-GR"/>
        </w:rPr>
        <w:t>των πολιτών για τις ανάγκες του Προγράμματος «</w:t>
      </w:r>
      <w:r w:rsidR="00A06480">
        <w:rPr>
          <w:rFonts w:eastAsia="Calibri"/>
          <w:lang w:val="el-GR"/>
        </w:rPr>
        <w:t>Τουρισμός για όλους</w:t>
      </w:r>
      <w:r w:rsidR="0059061E">
        <w:rPr>
          <w:rFonts w:eastAsia="Calibri"/>
          <w:lang w:val="el-GR"/>
        </w:rPr>
        <w:t xml:space="preserve"> 2024</w:t>
      </w:r>
      <w:r w:rsidR="006E1AFE" w:rsidRPr="006E1AFE">
        <w:rPr>
          <w:rFonts w:eastAsia="Calibri"/>
          <w:lang w:val="el-GR"/>
        </w:rPr>
        <w:t>»»</w:t>
      </w:r>
      <w:r w:rsidR="006E1AFE">
        <w:rPr>
          <w:rFonts w:eastAsia="Calibri"/>
          <w:lang w:val="el-GR"/>
        </w:rPr>
        <w:t>.</w:t>
      </w:r>
    </w:p>
    <w:p w14:paraId="118B914D" w14:textId="74F50D1E" w:rsidR="006D3DA7" w:rsidRDefault="003355E7" w:rsidP="1D764729">
      <w:pPr>
        <w:suppressAutoHyphens w:val="0"/>
        <w:spacing w:after="91" w:line="236" w:lineRule="auto"/>
        <w:rPr>
          <w:rFonts w:cstheme="minorBidi"/>
          <w:lang w:val="el-GR"/>
        </w:rPr>
      </w:pPr>
      <w:r w:rsidRPr="1D764729">
        <w:rPr>
          <w:lang w:val="el-GR"/>
        </w:rPr>
        <w:t xml:space="preserve">Οι παρεχόμενες υπηρεσίες κατατάσσονται </w:t>
      </w:r>
      <w:r w:rsidR="00613B19">
        <w:rPr>
          <w:lang w:val="el-GR"/>
        </w:rPr>
        <w:t xml:space="preserve">στον ακόλουθο κωδικό </w:t>
      </w:r>
      <w:r w:rsidRPr="1D764729">
        <w:rPr>
          <w:lang w:val="el-GR"/>
        </w:rPr>
        <w:t xml:space="preserve">του Κοινού Λεξιλογίου δημοσίων συμβάσεων (CPV): </w:t>
      </w:r>
      <w:r w:rsidR="54114C30" w:rsidRPr="1D764729">
        <w:rPr>
          <w:lang w:val="el-GR"/>
        </w:rPr>
        <w:t xml:space="preserve"> </w:t>
      </w:r>
      <w:r w:rsidR="00613B19" w:rsidRPr="00CA2394">
        <w:rPr>
          <w:lang w:val="el-GR"/>
        </w:rPr>
        <w:t>72000000-5</w:t>
      </w:r>
      <w:r w:rsidR="00613B19" w:rsidRPr="007231E8">
        <w:rPr>
          <w:lang w:val="el-GR"/>
        </w:rPr>
        <w:t xml:space="preserve">- </w:t>
      </w:r>
      <w:r w:rsidR="00613B19" w:rsidRPr="00CA2394">
        <w:rPr>
          <w:lang w:val="el-GR"/>
        </w:rPr>
        <w:t>Υπηρεσίες τεχνολογίας των πληροφοριών: παροχή συμβουλών, ανάπτυξη λογισμικού, Διαδίκτυο και υποστήριξη</w:t>
      </w:r>
      <w:r w:rsidR="006D3DA7" w:rsidRPr="1D764729">
        <w:rPr>
          <w:rFonts w:cstheme="minorBidi"/>
          <w:lang w:val="el-GR"/>
        </w:rPr>
        <w:t>.</w:t>
      </w:r>
    </w:p>
    <w:p w14:paraId="5B28724E" w14:textId="447BC965" w:rsidR="00A06480" w:rsidRDefault="00A06480">
      <w:pPr>
        <w:rPr>
          <w:lang w:val="el-GR"/>
        </w:rPr>
      </w:pPr>
      <w:r w:rsidRPr="1D764729">
        <w:rPr>
          <w:lang w:val="el-GR"/>
        </w:rPr>
        <w:t>Συνολική  εκτιμώμενη αξία σύμβασης €62.500,00 μη Περιλαμβανομένου ΦΠΑ, προϋπολογισμός με ΦΠΑ: €77.500,00, ΦΠΑ 24% €15.000,00.</w:t>
      </w:r>
    </w:p>
    <w:p w14:paraId="40797A5E" w14:textId="6DEFF23F" w:rsidR="008338F0" w:rsidRPr="00A94CDB"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21385FE1" w:rsidRPr="00A94CDB">
        <w:rPr>
          <w:b/>
          <w:bCs/>
          <w:lang w:val="el-GR"/>
        </w:rPr>
        <w:t>δώδεκα</w:t>
      </w:r>
      <w:r w:rsidR="003F6160" w:rsidRPr="00A94CDB">
        <w:rPr>
          <w:b/>
          <w:bCs/>
          <w:lang w:val="el-GR"/>
        </w:rPr>
        <w:t xml:space="preserve"> (</w:t>
      </w:r>
      <w:r w:rsidR="0CD3CD20" w:rsidRPr="00A94CDB">
        <w:rPr>
          <w:b/>
          <w:bCs/>
          <w:lang w:val="el-GR"/>
        </w:rPr>
        <w:t>12</w:t>
      </w:r>
      <w:r w:rsidR="003F6160" w:rsidRPr="00A94CDB">
        <w:rPr>
          <w:b/>
          <w:bCs/>
          <w:lang w:val="el-GR"/>
        </w:rPr>
        <w:t>)</w:t>
      </w:r>
      <w:r w:rsidR="00A00118" w:rsidRPr="00A94CDB">
        <w:rPr>
          <w:b/>
          <w:bCs/>
          <w:lang w:val="el-GR"/>
        </w:rPr>
        <w:t xml:space="preserve"> </w:t>
      </w:r>
      <w:r w:rsidRPr="00A94CDB">
        <w:rPr>
          <w:b/>
          <w:bCs/>
          <w:lang w:val="el-GR"/>
        </w:rPr>
        <w:t>μήνες</w:t>
      </w:r>
      <w:r w:rsidR="00A94CDB" w:rsidRPr="00A94CDB">
        <w:rPr>
          <w:b/>
          <w:bCs/>
          <w:lang w:val="el-GR"/>
        </w:rPr>
        <w:t>.</w:t>
      </w:r>
    </w:p>
    <w:p w14:paraId="0F585134" w14:textId="55D1599C"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32466D"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3"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3"/>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58293632"/>
      <w:r w:rsidRPr="00603221">
        <w:rPr>
          <w:rFonts w:cs="Tahoma"/>
          <w:lang w:val="el-GR"/>
        </w:rPr>
        <w:t>Θεσμικό πλαίσιο</w:t>
      </w:r>
      <w:bookmarkEnd w:id="24"/>
      <w:bookmarkEnd w:id="25"/>
      <w:bookmarkEnd w:id="26"/>
      <w:r w:rsidRPr="00603221">
        <w:rPr>
          <w:rFonts w:cs="Tahoma"/>
          <w:lang w:val="el-GR"/>
        </w:rPr>
        <w:t xml:space="preserve"> </w:t>
      </w:r>
    </w:p>
    <w:p w14:paraId="1F5F1DDF" w14:textId="77777777" w:rsidR="00A074B8" w:rsidRPr="00603221" w:rsidRDefault="00A074B8" w:rsidP="00A074B8">
      <w:pPr>
        <w:tabs>
          <w:tab w:val="left" w:pos="284"/>
        </w:tabs>
        <w:rPr>
          <w:lang w:val="el-GR"/>
        </w:rPr>
      </w:pPr>
      <w:bookmarkStart w:id="27" w:name="_Hlk147319640"/>
      <w:bookmarkStart w:id="28" w:name="_Hlk71646966"/>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bookmarkEnd w:id="27"/>
    <w:p w14:paraId="6F58D1DA" w14:textId="77777777" w:rsidR="007F41A8" w:rsidRPr="007F41A8" w:rsidRDefault="007F41A8" w:rsidP="007F41A8">
      <w:pPr>
        <w:numPr>
          <w:ilvl w:val="0"/>
          <w:numId w:val="44"/>
        </w:numPr>
        <w:suppressAutoHyphens w:val="0"/>
        <w:snapToGrid w:val="0"/>
        <w:spacing w:before="120" w:after="0"/>
        <w:rPr>
          <w:iCs/>
          <w:lang w:val="el-GR" w:eastAsia="en-US"/>
        </w:rPr>
      </w:pPr>
      <w:r w:rsidRPr="007F41A8">
        <w:rPr>
          <w:iCs/>
          <w:lang w:val="el-GR" w:eastAsia="en-US"/>
        </w:rPr>
        <w:t>Το Α.88 του Ν. 1892/1990 «Για τον εκσυγχρονισμό και την ανάπτυξη και άλλες διατάξεις» (ΦΕΚ 101/Α/31-07-1990).</w:t>
      </w:r>
    </w:p>
    <w:p w14:paraId="3D778451" w14:textId="77777777" w:rsidR="007F41A8" w:rsidRPr="007F41A8" w:rsidRDefault="007F41A8" w:rsidP="007F41A8">
      <w:pPr>
        <w:numPr>
          <w:ilvl w:val="0"/>
          <w:numId w:val="44"/>
        </w:numPr>
        <w:suppressAutoHyphens w:val="0"/>
        <w:snapToGrid w:val="0"/>
        <w:spacing w:before="120" w:after="0"/>
        <w:rPr>
          <w:iCs/>
          <w:lang w:val="el-GR" w:eastAsia="en-US"/>
        </w:rPr>
      </w:pPr>
      <w:r w:rsidRPr="007F41A8">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D1BF576" w14:textId="77777777" w:rsidR="007F41A8" w:rsidRPr="007F41A8" w:rsidRDefault="007F41A8" w:rsidP="007F41A8">
      <w:pPr>
        <w:numPr>
          <w:ilvl w:val="0"/>
          <w:numId w:val="44"/>
        </w:numPr>
        <w:suppressAutoHyphens w:val="0"/>
        <w:snapToGrid w:val="0"/>
        <w:spacing w:before="120" w:after="0"/>
        <w:rPr>
          <w:iCs/>
          <w:lang w:val="el-GR" w:eastAsia="en-US"/>
        </w:rPr>
      </w:pPr>
      <w:r w:rsidRPr="007F41A8">
        <w:rPr>
          <w:iCs/>
          <w:lang w:val="el-GR" w:eastAsia="en-US"/>
        </w:rPr>
        <w:t>Τον Ν.2690/1999 (Α’ 45) «Κύρωση του Κώδικα Διοικητικής Διαδικασίας και άλλες διατάξεις» και ιδίως των άρθρων 1,2, 7, 11 και 13 έως 15</w:t>
      </w:r>
    </w:p>
    <w:p w14:paraId="24A48822"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2859/2000 “Κύρωση Κώδικα Φόρου Προστιθέμενης Αξίας” (ΦΕΚ 248/Α/07-11-2000).</w:t>
      </w:r>
    </w:p>
    <w:p w14:paraId="57075924" w14:textId="77777777" w:rsidR="007F41A8" w:rsidRPr="00B20A8A" w:rsidRDefault="007F41A8" w:rsidP="007F41A8">
      <w:pPr>
        <w:numPr>
          <w:ilvl w:val="0"/>
          <w:numId w:val="44"/>
        </w:numPr>
        <w:suppressAutoHyphens w:val="0"/>
        <w:snapToGrid w:val="0"/>
        <w:spacing w:before="120" w:after="0"/>
        <w:rPr>
          <w:lang w:val="el-GR"/>
        </w:rPr>
      </w:pPr>
      <w:r w:rsidRPr="00B20A8A">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B20A8A">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54906">
        <w:t>L</w:t>
      </w:r>
      <w:r w:rsidRPr="00B20A8A">
        <w:rPr>
          <w:lang w:val="el-GR"/>
        </w:rPr>
        <w:t xml:space="preserve"> 156/16.6.2012) στο ελληνικό δίκαιο, τροποποίηση του ν. 3419/2005 (Α 297) και άλλες διατάξεις» (ΦΕΚ 265/Α/23-12-2014) και ισχύει.</w:t>
      </w:r>
    </w:p>
    <w:p w14:paraId="4FF39D48" w14:textId="77777777" w:rsidR="007F41A8" w:rsidRPr="00954906" w:rsidRDefault="007F41A8" w:rsidP="007F41A8">
      <w:pPr>
        <w:numPr>
          <w:ilvl w:val="0"/>
          <w:numId w:val="44"/>
        </w:numPr>
        <w:suppressAutoHyphens w:val="0"/>
        <w:snapToGrid w:val="0"/>
        <w:spacing w:before="120" w:after="0"/>
        <w:rPr>
          <w:iCs/>
          <w:lang w:eastAsia="en-US"/>
        </w:rPr>
      </w:pPr>
      <w:r w:rsidRPr="00B20A8A">
        <w:rPr>
          <w:iCs/>
          <w:lang w:val="el-GR" w:eastAsia="en-US"/>
        </w:rPr>
        <w:lastRenderedPageBreak/>
        <w:t xml:space="preserve">Τον </w:t>
      </w:r>
      <w:r w:rsidRPr="00954906">
        <w:rPr>
          <w:iCs/>
          <w:lang w:eastAsia="en-US"/>
        </w:rPr>
        <w:t>N</w:t>
      </w:r>
      <w:r w:rsidRPr="00B20A8A">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954906">
        <w:rPr>
          <w:iCs/>
          <w:lang w:eastAsia="en-US"/>
        </w:rPr>
        <w:t>(ΦΕΚ 309/A/31-12-2003), όπως τροποποιήθηκε και ισχύει.</w:t>
      </w:r>
    </w:p>
    <w:p w14:paraId="4FE5BFE0" w14:textId="77777777" w:rsidR="007F41A8" w:rsidRPr="00954906" w:rsidRDefault="007F41A8" w:rsidP="007F41A8">
      <w:pPr>
        <w:numPr>
          <w:ilvl w:val="0"/>
          <w:numId w:val="44"/>
        </w:numPr>
        <w:suppressAutoHyphens w:val="0"/>
        <w:snapToGrid w:val="0"/>
        <w:spacing w:before="120" w:after="0"/>
        <w:rPr>
          <w:iCs/>
          <w:lang w:eastAsia="en-US"/>
        </w:rPr>
      </w:pPr>
      <w:r w:rsidRPr="00B20A8A">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954906">
        <w:rPr>
          <w:iCs/>
          <w:lang w:eastAsia="en-US"/>
        </w:rPr>
        <w:t xml:space="preserve">1108437/2565/ΔΟΣ/15-11-2005 απόφαση του Υφυπουργού Οικονομίας και </w:t>
      </w:r>
      <w:proofErr w:type="gramStart"/>
      <w:r w:rsidRPr="00954906">
        <w:rPr>
          <w:iCs/>
          <w:lang w:eastAsia="en-US"/>
        </w:rPr>
        <w:t>Οικονομικών .</w:t>
      </w:r>
      <w:proofErr w:type="gramEnd"/>
    </w:p>
    <w:p w14:paraId="3BFEE3B8"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3389/2005 «Συμπράξεις Δημόσιου και Ιδιωτικού Τομέα» (ΦΕΚ 232/Α/ 22-09-2005).</w:t>
      </w:r>
    </w:p>
    <w:p w14:paraId="3C72E089"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3419/2005 “Γενικό Εμπορικό Μητρώο (Γ.Ε.ΜΗ.) και Εκσυγχρονισμός της Επιμελητηριακής Νομοθεσίας” (ΦΕΚ 297/Α/06-12-2005).</w:t>
      </w:r>
    </w:p>
    <w:p w14:paraId="1E1CC7AE" w14:textId="77777777" w:rsidR="007F41A8" w:rsidRPr="00954906" w:rsidRDefault="007F41A8" w:rsidP="007F41A8">
      <w:pPr>
        <w:numPr>
          <w:ilvl w:val="0"/>
          <w:numId w:val="44"/>
        </w:numPr>
        <w:suppressAutoHyphens w:val="0"/>
        <w:snapToGrid w:val="0"/>
        <w:spacing w:before="120" w:after="0"/>
        <w:rPr>
          <w:iCs/>
          <w:lang w:eastAsia="en-US"/>
        </w:rPr>
      </w:pPr>
      <w:r w:rsidRPr="00B20A8A">
        <w:rPr>
          <w:iCs/>
          <w:lang w:val="el-GR" w:eastAsia="en-US"/>
        </w:rPr>
        <w:t xml:space="preserve">Τον </w:t>
      </w:r>
      <w:r w:rsidRPr="00954906">
        <w:rPr>
          <w:iCs/>
          <w:lang w:eastAsia="en-US"/>
        </w:rPr>
        <w:t>N</w:t>
      </w:r>
      <w:r w:rsidRPr="00B20A8A">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54906">
        <w:rPr>
          <w:iCs/>
          <w:lang w:eastAsia="en-US"/>
        </w:rPr>
        <w:t>ΦΕΚ (967/Β/21-07-2006).</w:t>
      </w:r>
    </w:p>
    <w:p w14:paraId="512524DE"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954906">
        <w:rPr>
          <w:iCs/>
          <w:lang w:eastAsia="en-US"/>
        </w:rPr>
        <w:t>B</w:t>
      </w:r>
      <w:r w:rsidRPr="00B20A8A">
        <w:rPr>
          <w:iCs/>
          <w:lang w:val="el-GR" w:eastAsia="en-US"/>
        </w:rPr>
        <w:t>/23-08-2007).</w:t>
      </w:r>
    </w:p>
    <w:p w14:paraId="19043D81" w14:textId="77777777" w:rsidR="007F41A8" w:rsidRPr="00954906" w:rsidRDefault="007F41A8" w:rsidP="007F41A8">
      <w:pPr>
        <w:numPr>
          <w:ilvl w:val="0"/>
          <w:numId w:val="44"/>
        </w:numPr>
        <w:suppressAutoHyphens w:val="0"/>
        <w:snapToGrid w:val="0"/>
        <w:spacing w:before="120" w:after="0"/>
        <w:rPr>
          <w:iCs/>
          <w:lang w:eastAsia="en-US"/>
        </w:rPr>
      </w:pPr>
      <w:r w:rsidRPr="00B20A8A">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954906">
        <w:rPr>
          <w:iCs/>
          <w:lang w:eastAsia="en-US"/>
        </w:rPr>
        <w:t>N</w:t>
      </w:r>
      <w:r w:rsidRPr="00B20A8A">
        <w:rPr>
          <w:iCs/>
          <w:lang w:val="el-GR" w:eastAsia="en-US"/>
        </w:rPr>
        <w:t xml:space="preserve">. 3588/2007 (πτωχευτικός κώδικας) - Προπτωχευτική διαδικασία εξυγίανσης και άλλες διατάξεις.” </w:t>
      </w:r>
      <w:r w:rsidRPr="00954906">
        <w:rPr>
          <w:iCs/>
          <w:lang w:eastAsia="en-US"/>
        </w:rPr>
        <w:t>(ΦΕΚ 204/Α/15-09-2011), εκτός της παρ. 3 του Α.2.</w:t>
      </w:r>
    </w:p>
    <w:p w14:paraId="52B84412"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4152/2013 «Επείγοντα μέτρα εφαρμογής των νόμων 4046/2012, 4093/2012 και 4127/2013» (ΦΕΚ 107/Α/09-05-2013).</w:t>
      </w:r>
    </w:p>
    <w:p w14:paraId="021847F3"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88CEDD8"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Π.Δ. 28/2015 “Κωδικοποίηση διατάξεων για την πρόσβαση σε δημόσια έγγραφα και στοιχεία» ΦΕΚ (34/Α/23-03-2015).</w:t>
      </w:r>
    </w:p>
    <w:p w14:paraId="518D7CFE"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3C01010D"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D923554"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954906">
        <w:rPr>
          <w:iCs/>
          <w:lang w:eastAsia="en-US"/>
        </w:rPr>
        <w:t>EE</w:t>
      </w:r>
      <w:r w:rsidRPr="00B20A8A">
        <w:rPr>
          <w:iCs/>
          <w:lang w:val="el-GR" w:eastAsia="en-US"/>
        </w:rPr>
        <w:t xml:space="preserve"> </w:t>
      </w:r>
      <w:r w:rsidRPr="00954906">
        <w:rPr>
          <w:iCs/>
          <w:lang w:eastAsia="en-US"/>
        </w:rPr>
        <w:t>L</w:t>
      </w:r>
      <w:r w:rsidRPr="00B20A8A">
        <w:rPr>
          <w:iCs/>
          <w:lang w:val="el-GR" w:eastAsia="en-US"/>
        </w:rPr>
        <w:t xml:space="preserve"> 94/1/28-03-2014) και άλλες διατάξεις» (ΦΕΚ 148/Α/08-08-2016). </w:t>
      </w:r>
    </w:p>
    <w:p w14:paraId="3D1496AE"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Π.Δ. 80/2016 περί αναλήψεως υποχρεώσεων από τους Διατάκτες (ΦΕΚ 145 Α’/05-08-2016) όπως ισχύει.</w:t>
      </w:r>
    </w:p>
    <w:p w14:paraId="59E56FC5"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51FDBB3F"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lastRenderedPageBreak/>
        <w:t>Το Α.39 του Ν. 4578/2018 «Μείωση ασφαλιστικών εισφορών και άλλες διατάξεις» (ΦΕΚ 200/Α/03-12-2018).</w:t>
      </w:r>
    </w:p>
    <w:p w14:paraId="0E054232"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 με αριθμό 3/2018 Γνωμοδότηση του Νομικού Συμβουλίου του Κράτους.</w:t>
      </w:r>
    </w:p>
    <w:p w14:paraId="7AC937A0"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από 13-07-2018 έντυπο της ΕΑΔΔΗΣΥ με θέμα: «ΥΠΟΧΡΕΩΣΕΙΣ ΔΗΜΟΣΙΕΥΣΕΩΝ ΣΤΟΝ ΕΘΝΙΚΟ ΤΥΠΟ ΚΑΤΑ ΤΟΝ Ν.4412/2016».</w:t>
      </w:r>
    </w:p>
    <w:p w14:paraId="1467EF90" w14:textId="77777777" w:rsidR="007F41A8" w:rsidRPr="00954906" w:rsidRDefault="007F41A8" w:rsidP="007F41A8">
      <w:pPr>
        <w:numPr>
          <w:ilvl w:val="0"/>
          <w:numId w:val="44"/>
        </w:numPr>
        <w:suppressAutoHyphens w:val="0"/>
        <w:snapToGrid w:val="0"/>
        <w:spacing w:before="120" w:after="0"/>
        <w:rPr>
          <w:lang w:eastAsia="en-US"/>
        </w:rPr>
      </w:pPr>
      <w:r w:rsidRPr="00B20A8A">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954906">
        <w:rPr>
          <w:lang w:eastAsia="en-US"/>
        </w:rPr>
        <w:t>(ΦΕΚ 119/Α/08-07-2019).</w:t>
      </w:r>
    </w:p>
    <w:p w14:paraId="725E134B"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1E1715FD" w14:textId="77777777" w:rsidR="007F41A8" w:rsidRPr="00954906" w:rsidRDefault="007F41A8" w:rsidP="007F41A8">
      <w:pPr>
        <w:numPr>
          <w:ilvl w:val="0"/>
          <w:numId w:val="44"/>
        </w:numPr>
        <w:suppressAutoHyphens w:val="0"/>
        <w:snapToGrid w:val="0"/>
        <w:spacing w:before="120" w:after="0"/>
        <w:rPr>
          <w:iCs/>
          <w:lang w:eastAsia="en-US"/>
        </w:rPr>
      </w:pPr>
      <w:r w:rsidRPr="00B20A8A">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54906">
        <w:rPr>
          <w:iCs/>
          <w:lang w:eastAsia="en-US"/>
        </w:rPr>
        <w:t>(ΦΕΚ 133/Α/07-08-2019).</w:t>
      </w:r>
    </w:p>
    <w:p w14:paraId="76B35A8E"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4635/2019 (ιδίως  των άρθρων 85 επ.) “Επενδύω στην Ελλάδα και άλλες διατάξεις” (ΦΕΚ 167/Α/30-10-2019).</w:t>
      </w:r>
    </w:p>
    <w:p w14:paraId="59A5FD02"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4FE826A5"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81F5785"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056D390D"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Π.Δ. 40/2020 «Οργανισμός του Υπουργείου Ψηφιακής Διακυβέρνησης» (ΦΕΚ 85 Α’/15-04-2020).</w:t>
      </w:r>
    </w:p>
    <w:p w14:paraId="4A324FE2"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54906">
        <w:rPr>
          <w:iCs/>
          <w:lang w:eastAsia="en-US"/>
        </w:rPr>
        <w:t>COVID</w:t>
      </w:r>
      <w:r w:rsidRPr="00B20A8A">
        <w:rPr>
          <w:iCs/>
          <w:lang w:val="el-GR" w:eastAsia="en-US"/>
        </w:rPr>
        <w:t>- 19, επείγουσες δημοσιονομικές και φορολογικές ρυθμίσεις και άλλες διατάξεις» (ΦΕΚ 17/</w:t>
      </w:r>
      <w:r w:rsidRPr="00954906">
        <w:rPr>
          <w:iCs/>
          <w:lang w:eastAsia="en-US"/>
        </w:rPr>
        <w:t>A</w:t>
      </w:r>
      <w:r w:rsidRPr="00B20A8A">
        <w:rPr>
          <w:iCs/>
          <w:lang w:val="el-GR" w:eastAsia="en-US"/>
        </w:rPr>
        <w:t>/05-02-2021).</w:t>
      </w:r>
    </w:p>
    <w:p w14:paraId="072F78BB" w14:textId="77777777" w:rsidR="007F41A8" w:rsidRPr="00B20A8A" w:rsidRDefault="007F41A8" w:rsidP="007F41A8">
      <w:pPr>
        <w:numPr>
          <w:ilvl w:val="0"/>
          <w:numId w:val="44"/>
        </w:numPr>
        <w:suppressAutoHyphens w:val="0"/>
        <w:snapToGrid w:val="0"/>
        <w:spacing w:before="120" w:after="0"/>
        <w:rPr>
          <w:lang w:val="el-GR" w:eastAsia="en-US"/>
        </w:rPr>
      </w:pPr>
      <w:r w:rsidRPr="00B20A8A">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337596D"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D6E8CFB"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lastRenderedPageBreak/>
        <w:t>Τον Ν. 4912/2022 «Ενιαία Αρχή Δημοσίων Συμβάσεων και άλλες διατάξεις του Υπουργείου Δικαιοσύνης»(ΦΕΚ 59/</w:t>
      </w:r>
      <w:r w:rsidRPr="00954906">
        <w:rPr>
          <w:iCs/>
          <w:lang w:eastAsia="en-US"/>
        </w:rPr>
        <w:t>A</w:t>
      </w:r>
      <w:r w:rsidRPr="00B20A8A">
        <w:rPr>
          <w:iCs/>
          <w:lang w:val="el-GR" w:eastAsia="en-US"/>
        </w:rPr>
        <w:t>/17-03-2022), σε συνδυασμό με τη Πράξη Υπουργικού Συμβουλίου 29 της 27-09-2022 ΦΕΚ Υ.Ο.Δ.Δ. 908/30-09-2022.</w:t>
      </w:r>
    </w:p>
    <w:p w14:paraId="55233F9D"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4919/2022 (Α’ 71) «Σύσταση εταιρειών μέσω των Υπηρεσιών Μίας Στάσης (Υ.Μ.Σ.) και τήρηση του Γενικού Εμπορικού Μητρώου (Γ.Ε.ΜΗ.)</w:t>
      </w:r>
    </w:p>
    <w:p w14:paraId="444C6059"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Αριθμ. 63446/2021 ΚΥΑ: «Καθορισμός Εθνικού Μορφότυπου ηλεκτρονικού τιμολογίου στο πλαίσιο των Δημοσίων Συμβάσεων» (2338/Β/02-06-2021).</w:t>
      </w:r>
    </w:p>
    <w:p w14:paraId="411908E7"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Αριθμ.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8776633"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Αριθμ. 76928 ΚΥΑ: «Ρύθμιση ειδικότερων θεμάτων λειτουργίας και διαχείρισης του Κεντρικού Ηλεκτρονικού Μητρώου Δημοσίων Συμβάσεων (ΚΗΜΔΗΣ)» (ΦΕΚ 3075/Β/13-07-2021).</w:t>
      </w:r>
    </w:p>
    <w:p w14:paraId="17989C07"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Αριθμ. ΚΥΑ οικ. 98979 ΕΞ 2021/10-08-2021 (Β’ 3766) «Ηλεκτρονική Τιμολόγηση στο πλαίσιο των Δημόσιων Συμβάσεων δυνάμει του ν. 4601/2019» (Α΄44).</w:t>
      </w:r>
    </w:p>
    <w:p w14:paraId="54A688CA" w14:textId="77777777" w:rsidR="007F41A8" w:rsidRPr="00B20A8A" w:rsidRDefault="007F41A8" w:rsidP="007F41A8">
      <w:pPr>
        <w:pStyle w:val="aff"/>
        <w:numPr>
          <w:ilvl w:val="0"/>
          <w:numId w:val="44"/>
        </w:numPr>
        <w:suppressAutoHyphens w:val="0"/>
        <w:snapToGrid w:val="0"/>
        <w:spacing w:before="120" w:after="0"/>
        <w:contextualSpacing w:val="0"/>
        <w:rPr>
          <w:bCs/>
          <w:lang w:val="el-GR"/>
        </w:rPr>
      </w:pPr>
      <w:r w:rsidRPr="00B20A8A">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13DA9BD5"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t>Το Ν. 4933/2022 (ΦΕΚ Α</w:t>
      </w:r>
      <w:r w:rsidRPr="00954906">
        <w:t> </w:t>
      </w:r>
      <w:r w:rsidRPr="00B20A8A">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4498E3D0"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 xml:space="preserve">Τον Ν. 5004/2022 «Κύρωση κρατικού προϋπολογισμού οικονομικού έτους 2023» (ΦΕΚ 235 </w:t>
      </w:r>
      <w:r w:rsidRPr="00954906">
        <w:rPr>
          <w:iCs/>
          <w:lang w:eastAsia="en-US"/>
        </w:rPr>
        <w:t>A</w:t>
      </w:r>
      <w:r w:rsidRPr="00B20A8A">
        <w:rPr>
          <w:iCs/>
          <w:lang w:val="el-GR" w:eastAsia="en-US"/>
        </w:rPr>
        <w:t>’/19-12-2022).</w:t>
      </w:r>
    </w:p>
    <w:p w14:paraId="38688D90" w14:textId="77777777" w:rsidR="007F41A8" w:rsidRPr="00B20A8A" w:rsidRDefault="007F41A8" w:rsidP="007F41A8">
      <w:pPr>
        <w:numPr>
          <w:ilvl w:val="0"/>
          <w:numId w:val="44"/>
        </w:numPr>
        <w:suppressAutoHyphens w:val="0"/>
        <w:snapToGrid w:val="0"/>
        <w:spacing w:before="120" w:after="0"/>
        <w:rPr>
          <w:lang w:val="el-GR"/>
        </w:rPr>
      </w:pPr>
      <w:r w:rsidRPr="00B20A8A">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1E0B8F7A"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άρθρο 46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του Ν.5045/ 2023 (ΦΕΚ 136 Α’/29-07-2023).</w:t>
      </w:r>
    </w:p>
    <w:p w14:paraId="3C8BFDB5"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6190E00B"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Την υπ’ αριθμ. Κ.Υ.Α. 52445 ΕΞ 2023 (</w:t>
      </w:r>
      <w:r w:rsidRPr="00954906">
        <w:rPr>
          <w:iCs/>
          <w:lang w:eastAsia="en-US"/>
        </w:rPr>
        <w:t>B</w:t>
      </w:r>
      <w:r w:rsidRPr="00B20A8A">
        <w:rPr>
          <w:iCs/>
          <w:lang w:val="el-GR" w:eastAsia="en-US"/>
        </w:rPr>
        <w:t>’ 2385/12-04-2023) «Υποχρέωση υποβολής ηλεκτρονικών τιμολογίων από τους οικονομικούς φορείς».</w:t>
      </w:r>
    </w:p>
    <w:p w14:paraId="0DEFF74B"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B20A8A">
        <w:rPr>
          <w:iCs/>
          <w:lang w:val="el-GR" w:eastAsia="en-US"/>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54906">
        <w:rPr>
          <w:iCs/>
          <w:lang w:eastAsia="en-US"/>
        </w:rPr>
        <w:t>L</w:t>
      </w:r>
      <w:r w:rsidRPr="00B20A8A">
        <w:rPr>
          <w:iCs/>
          <w:lang w:val="el-GR" w:eastAsia="en-US"/>
        </w:rPr>
        <w:t xml:space="preserve"> 119).</w:t>
      </w:r>
    </w:p>
    <w:p w14:paraId="49EE9DEF" w14:textId="77777777" w:rsidR="007F41A8" w:rsidRPr="00B20A8A" w:rsidRDefault="007F41A8" w:rsidP="007F41A8">
      <w:pPr>
        <w:numPr>
          <w:ilvl w:val="0"/>
          <w:numId w:val="44"/>
        </w:numPr>
        <w:suppressAutoHyphens w:val="0"/>
        <w:snapToGrid w:val="0"/>
        <w:spacing w:before="120" w:after="0"/>
        <w:rPr>
          <w:iCs/>
          <w:lang w:val="el-GR" w:eastAsia="en-US"/>
        </w:rPr>
      </w:pPr>
      <w:r w:rsidRPr="00B20A8A">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22DC1AC" w14:textId="77777777" w:rsidR="007F41A8" w:rsidRPr="00B20A8A" w:rsidRDefault="007F41A8" w:rsidP="007F41A8">
      <w:pPr>
        <w:numPr>
          <w:ilvl w:val="0"/>
          <w:numId w:val="44"/>
        </w:numPr>
        <w:suppressAutoHyphens w:val="0"/>
        <w:snapToGrid w:val="0"/>
        <w:spacing w:before="120" w:after="0"/>
        <w:rPr>
          <w:lang w:val="el-GR" w:eastAsia="en-US"/>
        </w:rPr>
      </w:pPr>
      <w:r w:rsidRPr="00B20A8A">
        <w:rPr>
          <w:lang w:val="el-GR" w:eastAsia="en-US"/>
        </w:rPr>
        <w:t>Το Εγχειρίδιο Διαδικασιών ΣΔΕ ΠΔΕ / ΕΠΑ.</w:t>
      </w:r>
    </w:p>
    <w:p w14:paraId="106BDA40"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4A078E8" w14:textId="77777777" w:rsidR="007F41A8" w:rsidRPr="00954906" w:rsidRDefault="007F41A8" w:rsidP="007F41A8">
      <w:pPr>
        <w:pStyle w:val="aff"/>
        <w:numPr>
          <w:ilvl w:val="0"/>
          <w:numId w:val="44"/>
        </w:numPr>
        <w:suppressAutoHyphens w:val="0"/>
        <w:autoSpaceDE w:val="0"/>
        <w:autoSpaceDN w:val="0"/>
        <w:snapToGrid w:val="0"/>
        <w:spacing w:before="120" w:after="0"/>
        <w:contextualSpacing w:val="0"/>
      </w:pPr>
      <w:r w:rsidRPr="00B20A8A">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54906">
        <w:t>(Β’ 164)» ΦΕΚ 2060/Β’/2021))» (ΦΕΚ 5807/Β/10-12-2021).</w:t>
      </w:r>
    </w:p>
    <w:p w14:paraId="6B4B23D6" w14:textId="77777777" w:rsidR="007F41A8" w:rsidRPr="00954906" w:rsidRDefault="007F41A8" w:rsidP="007F41A8">
      <w:pPr>
        <w:pStyle w:val="aff"/>
        <w:numPr>
          <w:ilvl w:val="0"/>
          <w:numId w:val="44"/>
        </w:numPr>
        <w:suppressAutoHyphens w:val="0"/>
        <w:autoSpaceDE w:val="0"/>
        <w:autoSpaceDN w:val="0"/>
        <w:snapToGrid w:val="0"/>
        <w:spacing w:before="120" w:after="0"/>
        <w:contextualSpacing w:val="0"/>
      </w:pPr>
      <w:r w:rsidRPr="00B20A8A">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54906">
        <w:t>(ΦΕΚ 752/ΥΟΔΔ/24-08-2022).</w:t>
      </w:r>
    </w:p>
    <w:p w14:paraId="3CAAB47D"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t xml:space="preserve">Την από 30-11-2023 Προγραμματική Συμφωνία </w:t>
      </w:r>
      <w:r w:rsidRPr="00B20A8A">
        <w:rPr>
          <w:iCs/>
          <w:lang w:val="el-GR" w:eastAsia="en-US"/>
        </w:rPr>
        <w:t>(ΑΠ ΚτΠ Μ.Α.Ε. 25842/05-12-2023)</w:t>
      </w:r>
      <w:r w:rsidRPr="00B20A8A">
        <w:rPr>
          <w:lang w:val="el-GR"/>
        </w:rPr>
        <w:t xml:space="preserve"> μεταξύ του Υπουργείου Τουρισμού και της ΚτΠ Μ.Α.Ε., με την οποία ορίζεται η ΚτΠ Μ.Α.Ε. Δικαιούχος για την εκτέλεση του Έργου: «Τουρισμός για όλους 2024», ήτοι του 2</w:t>
      </w:r>
      <w:r w:rsidRPr="00B20A8A">
        <w:rPr>
          <w:vertAlign w:val="superscript"/>
          <w:lang w:val="el-GR"/>
        </w:rPr>
        <w:t>ου</w:t>
      </w:r>
      <w:r w:rsidRPr="00B20A8A">
        <w:rPr>
          <w:lang w:val="el-GR"/>
        </w:rPr>
        <w:t xml:space="preserve"> κύκλου του Έργου «Τουρισμός για όλους 2022-2025» ευθύνης του Υπουργείου Τουρισμού.</w:t>
      </w:r>
    </w:p>
    <w:p w14:paraId="7BDB010A" w14:textId="77777777" w:rsidR="007F41A8" w:rsidRPr="00B20A8A" w:rsidRDefault="007F41A8" w:rsidP="007F41A8">
      <w:pPr>
        <w:numPr>
          <w:ilvl w:val="0"/>
          <w:numId w:val="44"/>
        </w:numPr>
        <w:suppressAutoHyphens w:val="0"/>
        <w:snapToGrid w:val="0"/>
        <w:spacing w:before="120" w:after="0"/>
        <w:rPr>
          <w:lang w:val="el-GR"/>
        </w:rPr>
      </w:pPr>
      <w:r w:rsidRPr="00B20A8A">
        <w:rPr>
          <w:lang w:val="el-GR"/>
        </w:rPr>
        <w:t>Την απόφαση έγκρισης Ένταξης στο Ειδικό Πρόγραμμα Εκτάκτων Αναγκών 2021-2025, του έργου «Τουρισμός για Όλους για τα έτη 2022-2025» (κωδικός ΟΠΣ 5138770) (ΑΠ ΚτΠ Μ.Α.Ε.: 12074/08-07-2022), όπως ισχύει.</w:t>
      </w:r>
    </w:p>
    <w:p w14:paraId="1BC3D079" w14:textId="77777777" w:rsidR="007F41A8" w:rsidRPr="00B20A8A" w:rsidRDefault="007F41A8" w:rsidP="007F41A8">
      <w:pPr>
        <w:numPr>
          <w:ilvl w:val="0"/>
          <w:numId w:val="44"/>
        </w:numPr>
        <w:suppressAutoHyphens w:val="0"/>
        <w:snapToGrid w:val="0"/>
        <w:spacing w:before="120" w:after="0"/>
        <w:rPr>
          <w:bCs/>
          <w:lang w:val="el-GR"/>
        </w:rPr>
      </w:pPr>
      <w:r w:rsidRPr="00B20A8A">
        <w:rPr>
          <w:bCs/>
          <w:lang w:val="el-GR"/>
        </w:rPr>
        <w:t>Την υπ’ αρ. 297/08-01-2024 ΚΥΑ των Υπουργών Εθνικής Οικονομίας και Οικονομικών, Τουρισμού και Ψηφιακής Διακυβέρνησης με θέμα: Πρόγραμμα «Τουρισμός για όλους έτους 2024» (ΦΕΚ 79/Β’/08-01-2024).</w:t>
      </w:r>
    </w:p>
    <w:p w14:paraId="422184E7" w14:textId="77777777" w:rsidR="007F41A8" w:rsidRPr="00B20A8A" w:rsidRDefault="007F41A8" w:rsidP="007F41A8">
      <w:pPr>
        <w:numPr>
          <w:ilvl w:val="0"/>
          <w:numId w:val="44"/>
        </w:numPr>
        <w:suppressAutoHyphens w:val="0"/>
        <w:snapToGrid w:val="0"/>
        <w:spacing w:before="120" w:after="0"/>
        <w:rPr>
          <w:bCs/>
          <w:lang w:val="el-GR"/>
        </w:rPr>
      </w:pPr>
      <w:bookmarkStart w:id="29" w:name="_Hlk152326522"/>
      <w:r w:rsidRPr="00B20A8A">
        <w:rPr>
          <w:bCs/>
          <w:lang w:val="el-GR"/>
        </w:rPr>
        <w:t>Την υπ’ αρ. πρωτ. ΚτΠ Μ.Α.Ε. 537/10-01-2024 Παροχή Σύμφωνης Γνώμης επί της Ολοκλήρωσης της Φάσης Α’ και έναρξης της Φάσης Β’ για το έργο: «Τουρισμός για όλους 2023-2024».</w:t>
      </w:r>
    </w:p>
    <w:bookmarkEnd w:id="29"/>
    <w:p w14:paraId="1AF46EAF"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t xml:space="preserve">Την Απόφαση του Διοικητικού Συμβουλίου της  ΚτΠ Μ.Α.Ε. κατά την υπ’ αρ. 970/07-02-2024 Συνεδρίασή του (Θέμα 5.3). </w:t>
      </w:r>
    </w:p>
    <w:p w14:paraId="2E46DE1B"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lastRenderedPageBreak/>
        <w:t>Την Απόφαση του ΔΣ της ΚτΠ Μ.Α.Ε. κατά την υπ’ αρ. 856/25-08-2022 Συνεδρίασή του, με θέμα Εκλογή Διευθύνοντος Συμβούλου (Θέμα 1).</w:t>
      </w:r>
    </w:p>
    <w:p w14:paraId="6FC383ED"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3AA91E4C" w14:textId="77777777" w:rsidR="007F41A8" w:rsidRPr="00B20A8A" w:rsidRDefault="007F41A8" w:rsidP="007F41A8">
      <w:pPr>
        <w:pStyle w:val="aff"/>
        <w:numPr>
          <w:ilvl w:val="0"/>
          <w:numId w:val="44"/>
        </w:numPr>
        <w:suppressAutoHyphens w:val="0"/>
        <w:autoSpaceDE w:val="0"/>
        <w:autoSpaceDN w:val="0"/>
        <w:snapToGrid w:val="0"/>
        <w:spacing w:before="120" w:after="0"/>
        <w:contextualSpacing w:val="0"/>
        <w:rPr>
          <w:lang w:val="el-GR"/>
        </w:rPr>
      </w:pPr>
      <w:r w:rsidRPr="00B20A8A">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0527A7D3" w14:textId="77777777" w:rsidR="00A074B8" w:rsidRPr="009C4B99" w:rsidRDefault="00A074B8" w:rsidP="0059244F">
      <w:pPr>
        <w:suppressAutoHyphens w:val="0"/>
        <w:spacing w:before="120"/>
        <w:rPr>
          <w:bCs/>
          <w:lang w:val="el-GR" w:eastAsia="en-US"/>
        </w:rPr>
      </w:pPr>
    </w:p>
    <w:bookmarkEnd w:id="28"/>
    <w:p w14:paraId="0D60A7E5" w14:textId="57C7FC03" w:rsidR="008338F0" w:rsidRPr="00603221" w:rsidRDefault="003355E7" w:rsidP="003A109E">
      <w:pPr>
        <w:pStyle w:val="2"/>
        <w:rPr>
          <w:rFonts w:cs="Tahoma"/>
          <w:lang w:val="el-GR"/>
        </w:rPr>
      </w:pPr>
      <w:r w:rsidRPr="00C570AF">
        <w:rPr>
          <w:rFonts w:cs="Tahoma"/>
          <w:lang w:val="el-GR"/>
        </w:rPr>
        <w:tab/>
      </w:r>
      <w:bookmarkStart w:id="30" w:name="_Ref40979373"/>
      <w:bookmarkStart w:id="31" w:name="_Toc97194260"/>
      <w:bookmarkStart w:id="32" w:name="_Toc97194409"/>
      <w:bookmarkStart w:id="33" w:name="_Toc158293633"/>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0C2A026B" w14:textId="5184B977" w:rsidR="00B1381A" w:rsidRPr="00DC30C6" w:rsidRDefault="00B1381A" w:rsidP="00B1381A">
      <w:pPr>
        <w:spacing w:before="240"/>
        <w:rPr>
          <w:color w:val="000000"/>
          <w:lang w:val="el-GR"/>
        </w:rPr>
      </w:pPr>
      <w:r w:rsidRPr="00603221">
        <w:rPr>
          <w:lang w:val="el-GR" w:eastAsia="el-GR"/>
        </w:rPr>
        <w:t>Η καταληκτική ημερομηνία παραλαβής των προσφορών είναι η</w:t>
      </w:r>
      <w:r w:rsidRPr="009F3708">
        <w:rPr>
          <w:lang w:val="el-GR" w:eastAsia="el-GR"/>
        </w:rPr>
        <w:t xml:space="preserve"> </w:t>
      </w:r>
      <w:r w:rsidR="008E4E74" w:rsidRPr="005827BF">
        <w:rPr>
          <w:b/>
          <w:bCs/>
          <w:lang w:val="el-GR" w:eastAsia="el-GR"/>
        </w:rPr>
        <w:t>28-02-2024</w:t>
      </w:r>
      <w:r w:rsidR="00F35471">
        <w:rPr>
          <w:lang w:val="el-GR" w:eastAsia="el-GR"/>
        </w:rPr>
        <w:t xml:space="preserve">, ημέρα </w:t>
      </w:r>
      <w:r w:rsidR="00F35471" w:rsidRPr="005827BF">
        <w:rPr>
          <w:b/>
          <w:bCs/>
          <w:lang w:val="el-GR" w:eastAsia="el-GR"/>
        </w:rPr>
        <w:t>Τετάρτη</w:t>
      </w:r>
      <w:r w:rsidR="00F35471">
        <w:rPr>
          <w:lang w:val="el-GR" w:eastAsia="el-GR"/>
        </w:rPr>
        <w:t xml:space="preserve"> και </w:t>
      </w:r>
      <w:r>
        <w:rPr>
          <w:lang w:val="el-GR" w:eastAsia="el-GR"/>
        </w:rPr>
        <w:t xml:space="preserve">ώρα </w:t>
      </w:r>
      <w:r w:rsidR="00FF44BD" w:rsidRPr="00615CA6">
        <w:rPr>
          <w:b/>
          <w:bCs/>
          <w:lang w:val="el-GR" w:eastAsia="el-GR"/>
        </w:rPr>
        <w:t>12</w:t>
      </w:r>
      <w:r w:rsidRPr="00615CA6">
        <w:rPr>
          <w:b/>
          <w:bCs/>
          <w:lang w:val="el-GR" w:eastAsia="el-GR"/>
        </w:rPr>
        <w:t>:00</w:t>
      </w:r>
      <w:r w:rsidRPr="00603221">
        <w:rPr>
          <w:lang w:val="el-GR" w:eastAsia="el-GR"/>
        </w:rPr>
        <w:t xml:space="preserve"> και η </w:t>
      </w:r>
      <w:r w:rsidRPr="00603221">
        <w:rPr>
          <w:color w:val="000000"/>
          <w:lang w:val="el-GR"/>
        </w:rPr>
        <w:t>Ημερομηνία έναρξης υποβολής προσφορών είναι η</w:t>
      </w:r>
      <w:r>
        <w:rPr>
          <w:color w:val="000000"/>
          <w:lang w:val="el-GR"/>
        </w:rPr>
        <w:t xml:space="preserve"> </w:t>
      </w:r>
      <w:r w:rsidR="00DC30C6">
        <w:rPr>
          <w:b/>
          <w:bCs/>
          <w:lang w:val="el-GR" w:eastAsia="el-GR"/>
        </w:rPr>
        <w:t xml:space="preserve">12-02-2024, </w:t>
      </w:r>
      <w:r w:rsidR="00DC30C6">
        <w:rPr>
          <w:lang w:val="el-GR" w:eastAsia="el-GR"/>
        </w:rPr>
        <w:t xml:space="preserve">ημέρα </w:t>
      </w:r>
      <w:r w:rsidR="00DC30C6" w:rsidRPr="009C2B7F">
        <w:rPr>
          <w:b/>
          <w:bCs/>
          <w:lang w:val="el-GR" w:eastAsia="el-GR"/>
        </w:rPr>
        <w:t>Δευτέρα</w:t>
      </w:r>
      <w:r w:rsidR="00DC30C6">
        <w:rPr>
          <w:lang w:val="el-GR" w:eastAsia="el-GR"/>
        </w:rPr>
        <w:t>.</w:t>
      </w:r>
    </w:p>
    <w:p w14:paraId="42AB6BB5" w14:textId="580B04BA" w:rsidR="00B1381A" w:rsidRPr="002676BC" w:rsidRDefault="00B1381A" w:rsidP="00B1381A">
      <w:pPr>
        <w:rPr>
          <w:bCs/>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Pr>
          <w:b/>
          <w:lang w:val="el-GR"/>
        </w:rPr>
        <w:t xml:space="preserve">δύο </w:t>
      </w:r>
      <w:r w:rsidRPr="00603221">
        <w:rPr>
          <w:b/>
          <w:lang w:val="el-GR"/>
        </w:rPr>
        <w:t>(</w:t>
      </w:r>
      <w:r>
        <w:rPr>
          <w:b/>
          <w:lang w:val="el-GR"/>
        </w:rPr>
        <w:t>2</w:t>
      </w:r>
      <w:r w:rsidRPr="00603221">
        <w:rPr>
          <w:b/>
          <w:lang w:val="el-GR"/>
        </w:rPr>
        <w:t>) εργάσιμες</w:t>
      </w:r>
      <w:r w:rsidRPr="00603221">
        <w:rPr>
          <w:lang w:val="el-GR"/>
        </w:rPr>
        <w:t xml:space="preserve"> ημέρες μετά την καταληκτική ημερομηνία υποβολής των προσφορών </w:t>
      </w:r>
      <w:r w:rsidRPr="00603221">
        <w:rPr>
          <w:b/>
          <w:lang w:val="el-GR"/>
        </w:rPr>
        <w:t xml:space="preserve">ήτοι </w:t>
      </w:r>
      <w:r w:rsidR="002676BC">
        <w:rPr>
          <w:b/>
          <w:lang w:val="el-GR"/>
        </w:rPr>
        <w:t xml:space="preserve">01-03-2024, </w:t>
      </w:r>
      <w:r w:rsidR="002676BC">
        <w:rPr>
          <w:bCs/>
          <w:lang w:val="el-GR"/>
        </w:rPr>
        <w:t xml:space="preserve">ημέρα </w:t>
      </w:r>
      <w:r w:rsidR="002676BC" w:rsidRPr="009C2B7F">
        <w:rPr>
          <w:b/>
          <w:lang w:val="el-GR"/>
        </w:rPr>
        <w:t>Παρασκευή</w:t>
      </w:r>
      <w:r w:rsidR="002676BC">
        <w:rPr>
          <w:bCs/>
          <w:lang w:val="el-GR"/>
        </w:rPr>
        <w:t xml:space="preserve"> και ώρα </w:t>
      </w:r>
      <w:r w:rsidR="002676BC" w:rsidRPr="009C2B7F">
        <w:rPr>
          <w:b/>
          <w:lang w:val="el-GR"/>
        </w:rPr>
        <w:t>12:00.</w:t>
      </w:r>
      <w:r w:rsidR="002676BC">
        <w:rPr>
          <w:bCs/>
          <w:lang w:val="el-GR"/>
        </w:rPr>
        <w:t xml:space="preserve"> </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58293634"/>
      <w:r w:rsidRPr="00603221">
        <w:rPr>
          <w:rFonts w:cs="Tahoma"/>
          <w:lang w:val="el-GR"/>
        </w:rPr>
        <w:t>Δημοσιότητα</w:t>
      </w:r>
      <w:bookmarkEnd w:id="34"/>
      <w:bookmarkEnd w:id="35"/>
      <w:bookmarkEnd w:id="36"/>
      <w:bookmarkEnd w:id="37"/>
      <w:bookmarkEnd w:id="38"/>
    </w:p>
    <w:p w14:paraId="00B13A15" w14:textId="45C19D47" w:rsidR="00CA22B0" w:rsidRPr="00603221" w:rsidRDefault="00CA22B0" w:rsidP="00CA22B0">
      <w:pPr>
        <w:rPr>
          <w:lang w:val="el-GR"/>
        </w:rPr>
      </w:pPr>
      <w:r w:rsidRPr="00603221">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Pr>
          <w:lang w:val="el-GR"/>
        </w:rPr>
        <w:t xml:space="preserve">στις </w:t>
      </w:r>
      <w:r w:rsidR="009C18DE">
        <w:rPr>
          <w:b/>
          <w:bCs/>
          <w:lang w:val="el-GR" w:eastAsia="el-GR"/>
        </w:rPr>
        <w:t>12-02-2024.</w:t>
      </w:r>
    </w:p>
    <w:p w14:paraId="2A0DDEBE" w14:textId="34068B40" w:rsidR="00CA22B0" w:rsidRDefault="00CA22B0" w:rsidP="00CA22B0">
      <w:pPr>
        <w:rPr>
          <w:lang w:val="el-GR"/>
        </w:rPr>
      </w:pPr>
      <w:r w:rsidRPr="006B3C5C">
        <w:rPr>
          <w:lang w:val="el-GR"/>
        </w:rPr>
        <w:t xml:space="preserve">Τα έγγραφα της σύμβασης </w:t>
      </w:r>
      <w:bookmarkStart w:id="39" w:name="_Hlk75874003"/>
      <w:r w:rsidRPr="006B3C5C">
        <w:rPr>
          <w:lang w:val="el-GR"/>
        </w:rPr>
        <w:t xml:space="preserve">της παρούσας Διακήρυξης καταχωρήθηκαν </w:t>
      </w:r>
      <w:bookmarkEnd w:id="3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9C18DE">
        <w:rPr>
          <w:b/>
          <w:bCs/>
          <w:lang w:val="el-GR" w:eastAsia="el-GR"/>
        </w:rPr>
        <w:t>12-02-2024</w:t>
      </w:r>
      <w:r w:rsidR="00F40679">
        <w:rPr>
          <w:b/>
          <w:bCs/>
          <w:lang w:val="el-GR" w:eastAsia="el-GR"/>
        </w:rPr>
        <w:t xml:space="preserve"> </w:t>
      </w:r>
      <w:r w:rsidRPr="006B3C5C">
        <w:rPr>
          <w:lang w:val="el-GR"/>
        </w:rPr>
        <w:t>η οποία έλαβε Συστημικό Αύξοντα Αριθμό</w:t>
      </w:r>
      <w:bookmarkStart w:id="40" w:name="_Hlk75874030"/>
      <w:r w:rsidRPr="006B3C5C">
        <w:rPr>
          <w:lang w:val="el-GR"/>
        </w:rPr>
        <w:t>:</w:t>
      </w:r>
      <w:bookmarkEnd w:id="40"/>
      <w:r w:rsidR="00031680">
        <w:rPr>
          <w:lang w:val="el-GR"/>
        </w:rPr>
        <w:t xml:space="preserve"> </w:t>
      </w:r>
      <w:r w:rsidR="002500CC" w:rsidRPr="00093CE0">
        <w:rPr>
          <w:b/>
          <w:bCs/>
          <w:lang w:val="el-GR"/>
        </w:rPr>
        <w:t>3</w:t>
      </w:r>
      <w:r w:rsidR="00031680" w:rsidRPr="00093CE0">
        <w:rPr>
          <w:b/>
          <w:bCs/>
          <w:lang w:val="el-GR"/>
        </w:rPr>
        <w:t>44552</w:t>
      </w:r>
      <w:r w:rsidR="00031680">
        <w:rPr>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7126F1D1" w14:textId="45337016" w:rsidR="00CA22B0" w:rsidRDefault="0059244F" w:rsidP="00CA22B0">
      <w:pPr>
        <w:rPr>
          <w:lang w:val="el-GR"/>
        </w:rPr>
      </w:pPr>
      <w:r>
        <w:rPr>
          <w:lang w:val="el-GR"/>
        </w:rPr>
        <w:t>Π</w:t>
      </w:r>
      <w:r w:rsidR="00CA22B0">
        <w:rPr>
          <w:lang w:val="el-GR"/>
        </w:rPr>
        <w:t>ε</w:t>
      </w:r>
      <w:r w:rsidR="00CA22B0" w:rsidRPr="00181C40">
        <w:rPr>
          <w:lang w:val="el-GR"/>
        </w:rPr>
        <w:t xml:space="preserve">ρίληψη της παρούσας Διακήρυξης όπως προβλέπεται στην περίπτωση </w:t>
      </w:r>
      <w:bookmarkStart w:id="41" w:name="_Hlk75874098"/>
      <w:r w:rsidR="00CA22B0" w:rsidRPr="00181C40">
        <w:rPr>
          <w:lang w:val="el-GR"/>
        </w:rPr>
        <w:t xml:space="preserve">(ιστ) </w:t>
      </w:r>
      <w:bookmarkEnd w:id="41"/>
      <w:r w:rsidR="00CA22B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CA22B0" w:rsidRPr="00603221">
        <w:rPr>
          <w:lang w:val="el-GR" w:eastAsia="el-GR"/>
        </w:rPr>
        <w:t xml:space="preserve">στις </w:t>
      </w:r>
      <w:r w:rsidR="007E37FA">
        <w:rPr>
          <w:b/>
          <w:bCs/>
          <w:lang w:val="el-GR" w:eastAsia="el-GR"/>
        </w:rPr>
        <w:t>12-02-2024.</w:t>
      </w:r>
    </w:p>
    <w:p w14:paraId="7E17DF9D" w14:textId="716B3DE7" w:rsidR="00CA22B0" w:rsidRPr="00603221" w:rsidRDefault="00CA22B0" w:rsidP="1D764729">
      <w:pPr>
        <w:pStyle w:val="normalwithoutspacing"/>
        <w:snapToGrid w:val="0"/>
        <w:rPr>
          <w:i/>
          <w:iCs/>
          <w:color w:val="5B9BD5"/>
          <w:kern w:val="1"/>
        </w:rPr>
      </w:pPr>
      <w:r>
        <w:t xml:space="preserve">Η Διακήρυξη θα αναρτηθεί στο διαδίκτυο, στην ιστοσελίδα της αναθέτουσας αρχής, στη διεύθυνση (URL):  </w:t>
      </w:r>
      <w:hyperlink r:id="rId21">
        <w:r w:rsidRPr="1D764729">
          <w:rPr>
            <w:rStyle w:val="-"/>
          </w:rPr>
          <w:t>http://www.ktpae.gr</w:t>
        </w:r>
      </w:hyperlink>
      <w:r>
        <w:t xml:space="preserve">  στη θέση Διαγωνισμοί στις </w:t>
      </w:r>
      <w:r w:rsidR="007E37FA">
        <w:rPr>
          <w:b/>
          <w:bCs/>
          <w:lang w:eastAsia="el-GR"/>
        </w:rPr>
        <w:t>12-02-2024.</w:t>
      </w:r>
      <w:r w:rsidR="00031680">
        <w:rPr>
          <w:b/>
          <w:bCs/>
          <w:lang w:eastAsia="el-GR"/>
        </w:rPr>
        <w:t>α</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2" w:name="_Toc97194262"/>
      <w:bookmarkStart w:id="43" w:name="_Toc97194411"/>
      <w:bookmarkStart w:id="44" w:name="_Toc158293635"/>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lastRenderedPageBreak/>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5" w:name="_Toc97194412"/>
      <w:bookmarkStart w:id="46" w:name="_Toc158293636"/>
      <w:r w:rsidRPr="00603221">
        <w:rPr>
          <w:rFonts w:cs="Tahoma"/>
          <w:sz w:val="22"/>
          <w:szCs w:val="22"/>
        </w:rPr>
        <w:t>ΓΕΝΙΚΟΙ ΚΑΙ ΕΙΔΙΚΟΙ ΟΡΟΙ ΣΥΜΜΕΤΟΧΗΣ</w:t>
      </w:r>
      <w:bookmarkEnd w:id="45"/>
      <w:bookmarkEnd w:id="46"/>
    </w:p>
    <w:p w14:paraId="240D7CED" w14:textId="77777777" w:rsidR="00092ADB" w:rsidRPr="00603221"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58293637"/>
      <w:r w:rsidRPr="00603221">
        <w:rPr>
          <w:rFonts w:cs="Tahoma"/>
          <w:lang w:val="el-GR"/>
        </w:rPr>
        <w:t>Γενικές Πληροφορίες</w:t>
      </w:r>
      <w:bookmarkEnd w:id="50"/>
      <w:bookmarkEnd w:id="51"/>
      <w:bookmarkEnd w:id="52"/>
    </w:p>
    <w:p w14:paraId="347E50D6" w14:textId="77777777" w:rsidR="008338F0" w:rsidRPr="00603221" w:rsidRDefault="003355E7" w:rsidP="000631F7">
      <w:pPr>
        <w:pStyle w:val="3"/>
        <w:ind w:left="1276"/>
        <w:rPr>
          <w:lang w:val="el-GR"/>
        </w:rPr>
      </w:pPr>
      <w:bookmarkStart w:id="53" w:name="_Toc97194264"/>
      <w:bookmarkStart w:id="54" w:name="_Toc97194414"/>
      <w:bookmarkStart w:id="55" w:name="_Toc158293638"/>
      <w:bookmarkEnd w:id="49"/>
      <w:r w:rsidRPr="00603221">
        <w:rPr>
          <w:lang w:val="el-GR"/>
        </w:rPr>
        <w:t>Έγγραφα της σύμβασης</w:t>
      </w:r>
      <w:bookmarkEnd w:id="53"/>
      <w:bookmarkEnd w:id="54"/>
      <w:bookmarkEnd w:id="55"/>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3543FDDB"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0C6E8AE3"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5F8D58"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B63F62B" w14:textId="77777777" w:rsidR="003F2A53" w:rsidRPr="00603221" w:rsidRDefault="003F2A53" w:rsidP="000631F7">
      <w:pPr>
        <w:spacing w:after="40"/>
        <w:rPr>
          <w:lang w:val="el-GR"/>
        </w:rPr>
      </w:pPr>
    </w:p>
    <w:p w14:paraId="2E99B3E7" w14:textId="77777777" w:rsidR="008338F0" w:rsidRPr="00603221" w:rsidRDefault="003355E7" w:rsidP="000631F7">
      <w:pPr>
        <w:pStyle w:val="3"/>
        <w:ind w:left="1276"/>
        <w:rPr>
          <w:lang w:val="el-GR"/>
        </w:rPr>
      </w:pPr>
      <w:bookmarkStart w:id="56" w:name="_Toc97194265"/>
      <w:bookmarkStart w:id="57" w:name="_Toc97194415"/>
      <w:bookmarkStart w:id="58" w:name="_Toc15829363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9" w:name="_Ref75870613"/>
      <w:bookmarkStart w:id="60" w:name="_Toc97194266"/>
      <w:bookmarkStart w:id="61" w:name="_Toc97194416"/>
      <w:bookmarkStart w:id="62" w:name="_Toc158293640"/>
      <w:r w:rsidRPr="00603221">
        <w:rPr>
          <w:lang w:val="el-GR"/>
        </w:rPr>
        <w:t>Παροχή Διευκρινίσεων</w:t>
      </w:r>
      <w:bookmarkEnd w:id="59"/>
      <w:bookmarkEnd w:id="60"/>
      <w:bookmarkEnd w:id="61"/>
      <w:bookmarkEnd w:id="62"/>
    </w:p>
    <w:p w14:paraId="04A6955A" w14:textId="6BC29501"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7E4481">
        <w:rPr>
          <w:b/>
          <w:bCs/>
          <w:lang w:val="el-GR"/>
        </w:rPr>
        <w:t>19</w:t>
      </w:r>
      <w:r w:rsidR="00897F38" w:rsidRPr="00D82E22">
        <w:rPr>
          <w:b/>
          <w:bCs/>
          <w:lang w:val="el-GR"/>
        </w:rPr>
        <w:t>-</w:t>
      </w:r>
      <w:r w:rsidR="007E4481">
        <w:rPr>
          <w:b/>
          <w:bCs/>
          <w:lang w:val="el-GR"/>
        </w:rPr>
        <w:t>02</w:t>
      </w:r>
      <w:r w:rsidR="00897F38" w:rsidRPr="00D82E22">
        <w:rPr>
          <w:b/>
          <w:bCs/>
          <w:lang w:val="el-GR"/>
        </w:rPr>
        <w:t>-202</w:t>
      </w:r>
      <w:r w:rsidR="00CA22B0">
        <w:rPr>
          <w:b/>
          <w:bCs/>
          <w:lang w:val="el-GR"/>
        </w:rPr>
        <w:t>4</w:t>
      </w:r>
      <w:r w:rsidR="00897F38">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3" w:name="_Ref75870681"/>
      <w:bookmarkStart w:id="64" w:name="_Toc97194267"/>
      <w:bookmarkStart w:id="65" w:name="_Toc97194417"/>
      <w:bookmarkStart w:id="66" w:name="_Toc158293641"/>
      <w:r w:rsidRPr="00603221">
        <w:rPr>
          <w:lang w:val="el-GR"/>
        </w:rPr>
        <w:t>Γλώσσα</w:t>
      </w:r>
      <w:bookmarkEnd w:id="63"/>
      <w:bookmarkEnd w:id="64"/>
      <w:bookmarkEnd w:id="65"/>
      <w:bookmarkEnd w:id="66"/>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158293642"/>
      <w:r w:rsidRPr="00603221">
        <w:rPr>
          <w:lang w:val="el-GR"/>
        </w:rPr>
        <w:t>Εγγυήσεις</w:t>
      </w:r>
      <w:bookmarkEnd w:id="67"/>
      <w:bookmarkEnd w:id="68"/>
      <w:bookmarkEnd w:id="69"/>
      <w:bookmarkEnd w:id="70"/>
      <w:bookmarkEnd w:id="71"/>
      <w:bookmarkEnd w:id="72"/>
    </w:p>
    <w:p w14:paraId="00B15F19" w14:textId="77777777"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59B1BFB9" w:rsidR="008338F0" w:rsidRDefault="003355E7">
      <w:pPr>
        <w:rPr>
          <w:color w:val="000000"/>
          <w:lang w:val="el-GR"/>
        </w:rPr>
      </w:pPr>
      <w:r w:rsidRPr="1D764729">
        <w:rPr>
          <w:color w:val="000000" w:themeColor="text1"/>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1D764729">
        <w:rPr>
          <w:color w:val="000000" w:themeColor="text1"/>
          <w:lang w:val="el-GR"/>
        </w:rPr>
        <w:t xml:space="preserve"> </w:t>
      </w:r>
      <w:r w:rsidRPr="1D764729">
        <w:rPr>
          <w:color w:val="000000" w:themeColor="text1"/>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1D764729">
        <w:rPr>
          <w:color w:val="000000" w:themeColor="text1"/>
          <w:lang w:val="el-GR"/>
        </w:rPr>
        <w:t>καταληκτική</w:t>
      </w:r>
      <w:r w:rsidR="00E1337D" w:rsidRPr="1D764729">
        <w:rPr>
          <w:color w:val="000000" w:themeColor="text1"/>
          <w:lang w:val="el-GR"/>
        </w:rPr>
        <w:t xml:space="preserve"> </w:t>
      </w:r>
      <w:r w:rsidRPr="1D764729">
        <w:rPr>
          <w:color w:val="000000" w:themeColor="text1"/>
          <w:lang w:val="el-GR"/>
        </w:rPr>
        <w:t xml:space="preserve">ημερομηνία </w:t>
      </w:r>
      <w:r w:rsidR="00D42EA7" w:rsidRPr="1D764729">
        <w:rPr>
          <w:color w:val="000000" w:themeColor="text1"/>
          <w:lang w:val="el-GR"/>
        </w:rPr>
        <w:t>υποβολής προσφορών</w:t>
      </w:r>
      <w:r w:rsidRPr="1D764729">
        <w:rPr>
          <w:color w:val="000000" w:themeColor="text1"/>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sidRPr="1D764729">
        <w:rPr>
          <w:color w:val="000000" w:themeColor="text1"/>
          <w:lang w:val="el-GR"/>
        </w:rPr>
        <w:t>της</w:t>
      </w:r>
      <w:r w:rsidRPr="1D764729">
        <w:rPr>
          <w:color w:val="000000" w:themeColor="text1"/>
          <w:lang w:val="el-GR"/>
        </w:rPr>
        <w:t xml:space="preserve"> εγγ</w:t>
      </w:r>
      <w:r w:rsidR="005C3380" w:rsidRPr="1D764729">
        <w:rPr>
          <w:color w:val="000000" w:themeColor="text1"/>
          <w:lang w:val="el-GR"/>
        </w:rPr>
        <w:t>ύησης</w:t>
      </w:r>
      <w:r w:rsidRPr="1D764729">
        <w:rPr>
          <w:color w:val="000000" w:themeColor="text1"/>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4FE5611D"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885701">
        <w:rPr>
          <w:color w:val="000000"/>
          <w:lang w:val="el-GR"/>
        </w:rPr>
        <w:t xml:space="preserve">ΠΑΡΑΡΤΗΜΑ </w:t>
      </w:r>
      <w:r w:rsidR="00B16F44" w:rsidRPr="00603221">
        <w:t>VIII</w:t>
      </w:r>
      <w:r w:rsidR="00885701">
        <w:rPr>
          <w:lang w:val="el-GR"/>
        </w:rPr>
        <w:t xml:space="preserve"> – Υποδείγματα Εγγυητικών Επιστολών της παρούσας</w:t>
      </w:r>
      <w:r w:rsidRPr="00603221">
        <w:rPr>
          <w:color w:val="000000"/>
          <w:lang w:val="el-GR"/>
        </w:rPr>
        <w:t>.</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5" w:name="_Toc97194269"/>
      <w:bookmarkStart w:id="76" w:name="_Toc97194419"/>
      <w:bookmarkStart w:id="77" w:name="_Toc158293643"/>
      <w:r w:rsidRPr="000A60A0">
        <w:rPr>
          <w:lang w:val="el-GR"/>
        </w:rPr>
        <w:t>Προστασία Προσωπικών Δεδομένων</w:t>
      </w:r>
      <w:bookmarkEnd w:id="75"/>
      <w:bookmarkEnd w:id="76"/>
      <w:bookmarkEnd w:id="77"/>
      <w:r w:rsidRPr="000A60A0">
        <w:rPr>
          <w:lang w:val="el-GR"/>
        </w:rPr>
        <w:t xml:space="preserve"> </w:t>
      </w:r>
    </w:p>
    <w:p w14:paraId="3BC1122F" w14:textId="6E8669AD"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w:t>
      </w:r>
      <w:r w:rsidR="00754CAB">
        <w:rPr>
          <w:lang w:val="el-GR"/>
        </w:rPr>
        <w:t xml:space="preserve"> παράρτημα </w:t>
      </w:r>
      <w:r w:rsidR="00754CAB">
        <w:rPr>
          <w:lang w:val="en-US"/>
        </w:rPr>
        <w:t>IX</w:t>
      </w:r>
      <w:r w:rsidR="00754CAB" w:rsidRPr="00754CAB">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3"/>
    <w:p w14:paraId="0A47A717" w14:textId="77777777" w:rsidR="008338F0" w:rsidRPr="00603221" w:rsidRDefault="003355E7" w:rsidP="003A109E">
      <w:pPr>
        <w:pStyle w:val="2"/>
        <w:rPr>
          <w:rFonts w:cs="Tahoma"/>
          <w:lang w:val="el-GR"/>
        </w:rPr>
      </w:pPr>
      <w:r w:rsidRPr="00603221">
        <w:rPr>
          <w:rFonts w:cs="Tahoma"/>
          <w:lang w:val="el-GR"/>
        </w:rPr>
        <w:tab/>
      </w:r>
      <w:bookmarkStart w:id="78" w:name="_Toc97194270"/>
      <w:bookmarkStart w:id="79" w:name="_Toc97194420"/>
      <w:bookmarkStart w:id="80" w:name="_Toc158293644"/>
      <w:r w:rsidRPr="00603221">
        <w:rPr>
          <w:rFonts w:cs="Tahoma"/>
          <w:lang w:val="el-GR"/>
        </w:rPr>
        <w:t>Δικαίωμα Συμμετοχής - Κριτήρια Ποιοτικής Επιλογής</w:t>
      </w:r>
      <w:bookmarkEnd w:id="78"/>
      <w:bookmarkEnd w:id="79"/>
      <w:bookmarkEnd w:id="80"/>
    </w:p>
    <w:p w14:paraId="79E1C284" w14:textId="77777777" w:rsidR="008338F0" w:rsidRPr="00603221" w:rsidRDefault="003355E7" w:rsidP="0072750F">
      <w:pPr>
        <w:pStyle w:val="3"/>
        <w:ind w:left="1276"/>
        <w:rPr>
          <w:lang w:val="el-GR"/>
        </w:rPr>
      </w:pPr>
      <w:bookmarkStart w:id="81" w:name="_Ref496541397"/>
      <w:bookmarkStart w:id="82" w:name="_Toc97194271"/>
      <w:bookmarkStart w:id="83" w:name="_Toc97194421"/>
      <w:bookmarkStart w:id="84" w:name="_Toc158293645"/>
      <w:r w:rsidRPr="00603221">
        <w:rPr>
          <w:lang w:val="el-GR"/>
        </w:rPr>
        <w:t>Δικαιούμενοι συμμετοχής</w:t>
      </w:r>
      <w:bookmarkEnd w:id="81"/>
      <w:bookmarkEnd w:id="82"/>
      <w:bookmarkEnd w:id="83"/>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898444B" w:rsidR="008338F0" w:rsidRPr="00603221" w:rsidRDefault="003355E7">
      <w:pPr>
        <w:rPr>
          <w:lang w:val="el-GR"/>
        </w:rPr>
      </w:pPr>
      <w:r w:rsidRPr="1D764729">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sidRPr="1D764729">
        <w:rPr>
          <w:lang w:val="el-GR"/>
        </w:rPr>
        <w:t>,</w:t>
      </w:r>
      <w:r w:rsidR="362D108F" w:rsidRPr="1D764729">
        <w:rPr>
          <w:lang w:val="el-GR"/>
        </w:rPr>
        <w:t xml:space="preserve"> </w:t>
      </w:r>
      <w:r w:rsidRPr="1D764729">
        <w:rPr>
          <w:lang w:val="el-GR"/>
        </w:rPr>
        <w:t>5</w:t>
      </w:r>
      <w:r w:rsidR="00CD3B0E" w:rsidRPr="1D764729">
        <w:rPr>
          <w:lang w:val="el-GR"/>
        </w:rPr>
        <w:t>, 6</w:t>
      </w:r>
      <w:r w:rsidRPr="1D764729">
        <w:rPr>
          <w:lang w:val="el-GR"/>
        </w:rPr>
        <w:t xml:space="preserve"> και</w:t>
      </w:r>
      <w:r w:rsidR="00CD3B0E" w:rsidRPr="1D764729">
        <w:rPr>
          <w:lang w:val="el-GR"/>
        </w:rPr>
        <w:t xml:space="preserve"> 7 και</w:t>
      </w:r>
      <w:r w:rsidRPr="1D764729">
        <w:rPr>
          <w:lang w:val="el-GR"/>
        </w:rPr>
        <w:t xml:space="preserve"> τις γενικές σημειώσεις του σχετικού με την Ένωση Προσαρτήματος </w:t>
      </w:r>
      <w:r>
        <w:t>I</w:t>
      </w:r>
      <w:r w:rsidRPr="1D764729">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43278D9A" w:rsidR="00CD3B0E" w:rsidRDefault="00CD3B0E">
      <w:pPr>
        <w:rPr>
          <w:lang w:val="el-GR"/>
        </w:rPr>
      </w:pPr>
      <w:r w:rsidRPr="1D764729">
        <w:rPr>
          <w:lang w:val="el-GR"/>
        </w:rPr>
        <w:t>Στο βαθμό που καλύπτονται από τα Παραρτήματα 1, 2, 4, 5</w:t>
      </w:r>
      <w:r w:rsidR="6E6B5F5C" w:rsidRPr="1D764729">
        <w:rPr>
          <w:lang w:val="el-GR"/>
        </w:rPr>
        <w:t>,</w:t>
      </w:r>
      <w:r w:rsidRPr="1D764729">
        <w:rPr>
          <w:lang w:val="el-GR"/>
        </w:rPr>
        <w:t xml:space="preserve">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5"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75B609A3" w:rsidR="009F688B" w:rsidRPr="002A09CC" w:rsidRDefault="009F688B" w:rsidP="009F688B">
      <w:pPr>
        <w:rPr>
          <w:lang w:val="el-GR"/>
        </w:rPr>
      </w:pPr>
      <w:r w:rsidRPr="003E44A9">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DE1D9C">
        <w:rPr>
          <w:lang w:val="el-GR"/>
        </w:rPr>
        <w:t xml:space="preserve"> </w:t>
      </w:r>
      <w:r>
        <w:rPr>
          <w:lang w:val="el-GR"/>
        </w:rPr>
        <w:fldChar w:fldCharType="begin"/>
      </w:r>
      <w:r>
        <w:rPr>
          <w:lang w:val="el-GR"/>
        </w:rPr>
        <w:instrText xml:space="preserve"> REF _Ref494118533 \h </w:instrText>
      </w:r>
      <w:r>
        <w:rPr>
          <w:lang w:val="el-GR"/>
        </w:rPr>
      </w:r>
      <w:r>
        <w:rPr>
          <w:lang w:val="el-GR"/>
        </w:rPr>
        <w:fldChar w:fldCharType="separate"/>
      </w:r>
      <w:r w:rsidR="0032466D" w:rsidRPr="00603221">
        <w:rPr>
          <w:lang w:val="el-GR"/>
        </w:rPr>
        <w:t xml:space="preserve">ΠΑΡΑΡΤΗΜΑ </w:t>
      </w:r>
      <w:r w:rsidR="0032466D" w:rsidRPr="00603221">
        <w:t>VI</w:t>
      </w:r>
      <w:r w:rsidR="0032466D"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5"/>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6" w:name="_Ref496542081"/>
      <w:bookmarkStart w:id="87" w:name="_Toc97194272"/>
      <w:bookmarkStart w:id="88" w:name="_Toc97194422"/>
      <w:bookmarkStart w:id="89" w:name="_Toc158293646"/>
      <w:r w:rsidRPr="00603221">
        <w:rPr>
          <w:lang w:val="el-GR"/>
        </w:rPr>
        <w:t>Εγγύηση συμμετοχής</w:t>
      </w:r>
      <w:bookmarkEnd w:id="86"/>
      <w:bookmarkEnd w:id="87"/>
      <w:bookmarkEnd w:id="88"/>
      <w:bookmarkEnd w:id="89"/>
    </w:p>
    <w:p w14:paraId="04DAEBEB" w14:textId="77777777" w:rsidR="0032466D" w:rsidRPr="0032466D" w:rsidRDefault="003355E7" w:rsidP="0032466D">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32466D">
        <w:rPr>
          <w:lang w:val="el-GR"/>
        </w:rPr>
        <w:br w:type="page"/>
      </w:r>
    </w:p>
    <w:p w14:paraId="075B8B68" w14:textId="5DC10F59" w:rsidR="00C960CF" w:rsidRPr="00603221" w:rsidRDefault="0032466D" w:rsidP="003F2A53">
      <w:pPr>
        <w:tabs>
          <w:tab w:val="left" w:pos="0"/>
          <w:tab w:val="left" w:pos="1134"/>
        </w:tabs>
        <w:spacing w:before="240"/>
        <w:rPr>
          <w:lang w:val="el-GR"/>
        </w:rPr>
      </w:pPr>
      <w:r w:rsidRPr="003329FF">
        <w:rPr>
          <w:lang w:val="el-GR"/>
        </w:rPr>
        <w:lastRenderedPageBreak/>
        <w:t xml:space="preserve">ΠΑΡΑΡΤΗΜΑ </w:t>
      </w:r>
      <w:r w:rsidRPr="0032466D">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1ABF85F3" w14:textId="77777777" w:rsidR="00FD661A" w:rsidRDefault="00DF0C2D" w:rsidP="00B16F44">
      <w:pPr>
        <w:suppressAutoHyphens w:val="0"/>
        <w:spacing w:after="0"/>
        <w:rPr>
          <w:b/>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04556A" w:rsidRPr="00FD661A">
        <w:rPr>
          <w:b/>
          <w:lang w:val="el-GR"/>
        </w:rPr>
        <w:t xml:space="preserve">χιλίων </w:t>
      </w:r>
      <w:r w:rsidR="00D9117B" w:rsidRPr="00FD661A">
        <w:rPr>
          <w:b/>
          <w:lang w:val="el-GR"/>
        </w:rPr>
        <w:t>δια</w:t>
      </w:r>
      <w:r w:rsidR="00B16F44" w:rsidRPr="00FD661A">
        <w:rPr>
          <w:b/>
          <w:lang w:val="el-GR"/>
        </w:rPr>
        <w:t>κοσίων</w:t>
      </w:r>
      <w:r w:rsidR="00D9117B" w:rsidRPr="00FD661A">
        <w:rPr>
          <w:b/>
          <w:lang w:val="el-GR"/>
        </w:rPr>
        <w:t xml:space="preserve"> πενήντα</w:t>
      </w:r>
      <w:r w:rsidR="00B16F44" w:rsidRPr="00FD661A">
        <w:rPr>
          <w:b/>
          <w:lang w:val="el-GR"/>
        </w:rPr>
        <w:t xml:space="preserve"> Ευρώ (</w:t>
      </w:r>
      <w:r w:rsidR="009C4A38" w:rsidRPr="00FD661A">
        <w:rPr>
          <w:b/>
          <w:lang w:val="el-GR"/>
        </w:rPr>
        <w:t>1</w:t>
      </w:r>
      <w:r w:rsidR="00B16F44" w:rsidRPr="00FD661A">
        <w:rPr>
          <w:b/>
          <w:lang w:val="el-GR"/>
        </w:rPr>
        <w:t>.</w:t>
      </w:r>
      <w:r w:rsidR="00D9117B" w:rsidRPr="00FD661A">
        <w:rPr>
          <w:b/>
          <w:lang w:val="el-GR"/>
        </w:rPr>
        <w:t>250</w:t>
      </w:r>
      <w:r w:rsidR="00B16F44" w:rsidRPr="00FD661A">
        <w:rPr>
          <w:b/>
          <w:lang w:val="el-GR"/>
        </w:rPr>
        <w:t>,00 €).</w:t>
      </w:r>
      <w:r w:rsidR="0014633D" w:rsidRPr="00FD661A">
        <w:rPr>
          <w:b/>
          <w:lang w:val="el-GR"/>
        </w:rPr>
        <w:t xml:space="preserve"> </w:t>
      </w:r>
    </w:p>
    <w:p w14:paraId="50103402" w14:textId="77777777" w:rsidR="00FD661A" w:rsidRDefault="00FD661A" w:rsidP="00B16F44">
      <w:pPr>
        <w:suppressAutoHyphens w:val="0"/>
        <w:spacing w:after="0"/>
        <w:rPr>
          <w:lang w:val="el-GR"/>
        </w:rPr>
      </w:pPr>
    </w:p>
    <w:p w14:paraId="29F1BA91" w14:textId="16B8F15D" w:rsidR="008338F0" w:rsidRPr="00603221" w:rsidRDefault="003355E7" w:rsidP="00B16F44">
      <w:pPr>
        <w:suppressAutoHyphens w:val="0"/>
        <w:spacing w:after="0"/>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AC806C7" w14:textId="77777777" w:rsidR="00FD661A" w:rsidRDefault="00FD661A">
      <w:pPr>
        <w:rPr>
          <w:bCs/>
          <w:lang w:val="el-GR"/>
        </w:rPr>
      </w:pPr>
    </w:p>
    <w:p w14:paraId="398F264A" w14:textId="2BBDA7E6"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32466D">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768B401A"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32466D">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1D3AEE50" w:rsidR="00E975FD" w:rsidRDefault="00FA4CDD">
      <w:pPr>
        <w:rPr>
          <w:lang w:val="el-GR"/>
        </w:rPr>
      </w:pPr>
      <w:r w:rsidRPr="1D764729">
        <w:rPr>
          <w:lang w:val="el-GR"/>
        </w:rPr>
        <w:t>μ</w:t>
      </w:r>
      <w:r w:rsidR="00FC1B9E" w:rsidRPr="1D764729">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71CDB68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2466D">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2466D">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32466D">
        <w:rPr>
          <w:lang w:val="el-GR"/>
        </w:rPr>
        <w:t>0</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2466D">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w:t>
      </w:r>
      <w:r w:rsidR="450B7670" w:rsidRPr="00C32872">
        <w:rPr>
          <w:lang w:val="el-GR"/>
        </w:rPr>
        <w:t xml:space="preserve"> </w:t>
      </w:r>
      <w:r w:rsidR="00C32872" w:rsidRPr="00C32872">
        <w:rPr>
          <w:lang w:val="el-GR"/>
        </w:rPr>
        <w:t xml:space="preserve">προθεσμίας και η </w:t>
      </w:r>
      <w:r w:rsidR="00C32872" w:rsidRPr="00C32872">
        <w:rPr>
          <w:lang w:val="el-GR"/>
        </w:rPr>
        <w:lastRenderedPageBreak/>
        <w:t xml:space="preserve">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2466D">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32466D">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58293647"/>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πλαισίου 2002/475/ΔΕΥ του Συμβουλίου και για την </w:t>
      </w:r>
      <w:r w:rsidR="00105242" w:rsidRPr="00105242">
        <w:rPr>
          <w:lang w:val="el-GR"/>
        </w:rPr>
        <w:lastRenderedPageBreak/>
        <w:t>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2661F760" w:rsidR="008338F0" w:rsidRDefault="003355E7">
      <w:pPr>
        <w:rPr>
          <w:lang w:val="el-GR"/>
        </w:rPr>
      </w:pPr>
      <w:r w:rsidRPr="1D764729">
        <w:rPr>
          <w:lang w:val="el-GR"/>
        </w:rPr>
        <w:t xml:space="preserve">στ) </w:t>
      </w:r>
      <w:r w:rsidR="00105242" w:rsidRPr="1D764729">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t> </w:t>
      </w:r>
      <w:r w:rsidR="64B723C3" w:rsidRPr="008C2DCB">
        <w:rPr>
          <w:lang w:val="el-GR"/>
        </w:rPr>
        <w:t xml:space="preserve"> </w:t>
      </w:r>
      <w:r w:rsidR="00105242" w:rsidRPr="1D764729">
        <w:rPr>
          <w:lang w:val="el-GR"/>
        </w:rPr>
        <w:t xml:space="preserve">- πλαίσιο 2002/629/ΔΕΥ του Συμβουλίου (ΕΕ </w:t>
      </w:r>
      <w:r w:rsidR="00105242">
        <w:t>L</w:t>
      </w:r>
      <w:r w:rsidR="00105242" w:rsidRPr="1D764729">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64DB88F6" w:rsidR="009A3D76" w:rsidRDefault="009A3D76" w:rsidP="009A3D76">
      <w:pPr>
        <w:rPr>
          <w:lang w:val="el-GR"/>
        </w:rPr>
      </w:pPr>
      <w:r w:rsidRPr="1D764729">
        <w:rPr>
          <w:lang w:val="el-GR"/>
        </w:rPr>
        <w:t>- στις περιπτώσεις εταιρειών περιορισμένης ευθύνης (Ε.Π.Ε.)</w:t>
      </w:r>
      <w:r w:rsidR="640FE0C3" w:rsidRPr="1D764729">
        <w:rPr>
          <w:lang w:val="el-GR"/>
        </w:rPr>
        <w:t>,</w:t>
      </w:r>
      <w:r w:rsidRPr="1D764729">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lastRenderedPageBreak/>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2493298A" w:rsidR="00B04AF3" w:rsidRPr="00603221" w:rsidRDefault="003355E7" w:rsidP="1D764729">
      <w:pPr>
        <w:pStyle w:val="aff"/>
        <w:numPr>
          <w:ilvl w:val="3"/>
          <w:numId w:val="12"/>
        </w:numPr>
        <w:tabs>
          <w:tab w:val="left" w:pos="709"/>
          <w:tab w:val="left" w:pos="1134"/>
        </w:tabs>
        <w:spacing w:before="240"/>
        <w:ind w:left="0" w:firstLine="0"/>
        <w:rPr>
          <w:i/>
          <w:iCs/>
          <w:color w:val="5B9BD5"/>
          <w:lang w:val="el-GR"/>
        </w:rPr>
      </w:pPr>
      <w:bookmarkStart w:id="100" w:name="_Ref496540586"/>
      <w:r w:rsidRPr="1D764729">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0"/>
      <w:r w:rsidRPr="1D764729">
        <w:rPr>
          <w:lang w:val="el-GR"/>
        </w:rPr>
        <w:t xml:space="preserve"> </w:t>
      </w:r>
    </w:p>
    <w:p w14:paraId="0E1EDDD9" w14:textId="52302EB3" w:rsidR="008338F0" w:rsidRDefault="003355E7">
      <w:pPr>
        <w:rPr>
          <w:lang w:val="el-GR"/>
        </w:rPr>
      </w:pPr>
      <w:r w:rsidRPr="1D764729">
        <w:rPr>
          <w:lang w:val="el-GR"/>
        </w:rPr>
        <w:t xml:space="preserve">(α) εάν έχει αθετήσει τις υποχρεώσεις που προβλέπονται στην παρ. 2 του άρθρου 18 του ν. 4412/2016, </w:t>
      </w:r>
      <w:r w:rsidR="00B802EF" w:rsidRPr="1D764729">
        <w:rPr>
          <w:lang w:val="el-GR"/>
        </w:rPr>
        <w:t>περί αρχών που εφαρμόζονται στις διαδικασίες σύναψης δημοσίων συμβάσεων</w:t>
      </w:r>
      <w:r w:rsidR="4409965C" w:rsidRPr="1D764729">
        <w:rPr>
          <w:lang w:val="el-GR"/>
        </w:rPr>
        <w:t>,</w:t>
      </w:r>
    </w:p>
    <w:p w14:paraId="513193AA" w14:textId="09F38831" w:rsidR="00A23EAB" w:rsidRPr="00603221" w:rsidRDefault="003355E7" w:rsidP="00A23EAB">
      <w:pPr>
        <w:rPr>
          <w:lang w:val="el-GR"/>
        </w:rPr>
      </w:pPr>
      <w:r w:rsidRPr="1D764729">
        <w:rPr>
          <w:lang w:val="el-GR"/>
        </w:rPr>
        <w:t xml:space="preserve">(β) </w:t>
      </w:r>
      <w:r w:rsidR="00A23EAB" w:rsidRPr="1D764729">
        <w:rPr>
          <w:lang w:val="el-GR"/>
        </w:rPr>
        <w:t>εάν τελεί υπό πτώχευση</w:t>
      </w:r>
      <w:r w:rsidR="00A23EAB" w:rsidRPr="1D764729">
        <w:rPr>
          <w:b/>
          <w:bCs/>
          <w:lang w:val="el-GR"/>
        </w:rPr>
        <w:t xml:space="preserve"> </w:t>
      </w:r>
      <w:r w:rsidR="00A23EAB" w:rsidRPr="1D764729">
        <w:rPr>
          <w:lang w:val="el-GR"/>
        </w:rPr>
        <w:t>ή έχει υπαχθεί σε διαδικασία ειδικής εκκαθάρισης</w:t>
      </w:r>
      <w:r w:rsidR="00A23EAB" w:rsidRPr="1D764729">
        <w:rPr>
          <w:b/>
          <w:bCs/>
          <w:lang w:val="el-GR"/>
        </w:rPr>
        <w:t xml:space="preserve"> </w:t>
      </w:r>
      <w:r w:rsidR="00A23EAB" w:rsidRPr="1D764729">
        <w:rPr>
          <w:lang w:val="el-GR"/>
        </w:rPr>
        <w:t>ή τελεί υπό αναγκαστική διαχείριση</w:t>
      </w:r>
      <w:r w:rsidR="00A23EAB" w:rsidRPr="1D764729">
        <w:rPr>
          <w:b/>
          <w:bCs/>
          <w:lang w:val="el-GR"/>
        </w:rPr>
        <w:t xml:space="preserve"> </w:t>
      </w:r>
      <w:r w:rsidR="00A23EAB" w:rsidRPr="1D764729">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21F99EEB" w:rsidRPr="1D764729">
        <w:rPr>
          <w:lang w:val="el-GR"/>
        </w:rPr>
        <w:t>,</w:t>
      </w:r>
      <w:r w:rsidR="00A23EAB" w:rsidRPr="1D764729">
        <w:rPr>
          <w:lang w:val="el-GR"/>
        </w:rPr>
        <w:t xml:space="preserve">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C438AFF" w14:textId="2733F2A0" w:rsidR="00A23EAB" w:rsidRPr="00603221"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BA956C8" w14:textId="1E03753D"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32466D">
        <w:rPr>
          <w:lang w:val="el-GR"/>
        </w:rPr>
        <w:t>0</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32466D"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17130E4F" w:rsidRPr="00603221">
        <w:rPr>
          <w:lang w:val="el-GR"/>
        </w:rPr>
        <w:t>,</w:t>
      </w:r>
      <w:r w:rsidR="00B941FC" w:rsidRPr="00603221">
        <w:rPr>
          <w:lang w:val="el-GR"/>
        </w:rPr>
        <w:t xml:space="preserve">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lastRenderedPageBreak/>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1E004AC9"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32466D">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32466D">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2" w:name="_Toc97194274"/>
      <w:bookmarkStart w:id="103" w:name="_Toc97194424"/>
      <w:bookmarkStart w:id="104" w:name="_Toc15829364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5" w:name="_Ref74510337"/>
      <w:bookmarkStart w:id="106" w:name="_Toc97194275"/>
      <w:bookmarkStart w:id="107" w:name="_Toc97194425"/>
      <w:bookmarkStart w:id="108" w:name="_Toc158293649"/>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9"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9"/>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w:t>
      </w:r>
      <w:r w:rsidRPr="005550B0" w:rsidDel="00893E05">
        <w:rPr>
          <w:lang w:val="el-GR"/>
        </w:rPr>
        <w:lastRenderedPageBreak/>
        <w:t xml:space="preserve">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86C2680" w14:textId="77777777" w:rsidR="00752ED1" w:rsidRDefault="00752ED1" w:rsidP="00752ED1">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2BE12AB9" w14:textId="1413F11C"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58293650"/>
      <w:bookmarkEnd w:id="110"/>
      <w:r w:rsidRPr="00603221">
        <w:rPr>
          <w:lang w:val="el-GR"/>
        </w:rPr>
        <w:t>Οικονομική και χρηματοοικονομική επάρκεια</w:t>
      </w:r>
      <w:bookmarkEnd w:id="111"/>
      <w:bookmarkEnd w:id="112"/>
      <w:bookmarkEnd w:id="113"/>
      <w:bookmarkEnd w:id="114"/>
      <w:bookmarkEnd w:id="115"/>
    </w:p>
    <w:p w14:paraId="03EB84BA" w14:textId="7FA4D0B1" w:rsidR="00E83D26" w:rsidRDefault="00F86B7A" w:rsidP="00D6202B">
      <w:pPr>
        <w:rPr>
          <w:lang w:val="el-GR"/>
        </w:rPr>
      </w:pPr>
      <w:bookmarkStart w:id="116" w:name="_Toc97194278"/>
      <w:r w:rsidRPr="1D764729">
        <w:rPr>
          <w:lang w:val="el-GR"/>
        </w:rPr>
        <w:t xml:space="preserve">Οι οικονομικοί φορείς που συμμετέχουν στη διαδικασία σύναψης της παρούσας απαιτείται να έχουν </w:t>
      </w:r>
      <w:r w:rsidR="00E17EA6" w:rsidRPr="1D764729">
        <w:rPr>
          <w:lang w:val="el-GR"/>
        </w:rPr>
        <w:t xml:space="preserve">μέσο γενικό ετήσιο κύκλο εργασιών για τις τρεις </w:t>
      </w:r>
      <w:r w:rsidR="00966FED" w:rsidRPr="1D764729">
        <w:rPr>
          <w:lang w:val="el-GR"/>
        </w:rPr>
        <w:t xml:space="preserve">(3) </w:t>
      </w:r>
      <w:r w:rsidR="00E17EA6" w:rsidRPr="1D764729">
        <w:rPr>
          <w:lang w:val="el-GR"/>
        </w:rPr>
        <w:t>τελευταίες οικονομικές χρήσεις</w:t>
      </w:r>
      <w:r w:rsidR="00732902" w:rsidRPr="1D764729">
        <w:rPr>
          <w:lang w:val="el-GR"/>
        </w:rPr>
        <w:t xml:space="preserve"> (202</w:t>
      </w:r>
      <w:r w:rsidR="00EC1003" w:rsidRPr="1D764729">
        <w:rPr>
          <w:lang w:val="el-GR"/>
        </w:rPr>
        <w:t>1</w:t>
      </w:r>
      <w:r w:rsidR="00732902" w:rsidRPr="1D764729">
        <w:rPr>
          <w:lang w:val="el-GR"/>
        </w:rPr>
        <w:t>-202</w:t>
      </w:r>
      <w:r w:rsidR="00EC1003" w:rsidRPr="1D764729">
        <w:rPr>
          <w:lang w:val="el-GR"/>
        </w:rPr>
        <w:t>2</w:t>
      </w:r>
      <w:r w:rsidR="00732902" w:rsidRPr="1D764729">
        <w:rPr>
          <w:lang w:val="el-GR"/>
        </w:rPr>
        <w:t>-202</w:t>
      </w:r>
      <w:r w:rsidR="00EC1003" w:rsidRPr="1D764729">
        <w:rPr>
          <w:lang w:val="el-GR"/>
        </w:rPr>
        <w:t>3</w:t>
      </w:r>
      <w:r w:rsidR="00732902" w:rsidRPr="1D764729">
        <w:rPr>
          <w:lang w:val="el-GR"/>
        </w:rPr>
        <w:t>)</w:t>
      </w:r>
      <w:r w:rsidR="00E17EA6" w:rsidRPr="1D764729">
        <w:rPr>
          <w:lang w:val="el-GR"/>
        </w:rPr>
        <w:t xml:space="preserve"> ή, τις οικονομικές χρήσεις κατά τις οποίες ο οικονομικός φορέας δραστηριοποιείται, αν είναι λιγότερες από τρεις</w:t>
      </w:r>
      <w:r w:rsidR="00AF7A8A" w:rsidRPr="1D764729">
        <w:rPr>
          <w:lang w:val="el-GR"/>
        </w:rPr>
        <w:t xml:space="preserve">, κατ’ ελάχιστον ίσο με το </w:t>
      </w:r>
      <w:r w:rsidR="0061384E" w:rsidRPr="1D764729">
        <w:rPr>
          <w:lang w:val="el-GR"/>
        </w:rPr>
        <w:t xml:space="preserve">διακόσια </w:t>
      </w:r>
      <w:r w:rsidR="00AF7A8A" w:rsidRPr="1D764729">
        <w:rPr>
          <w:lang w:val="el-GR"/>
        </w:rPr>
        <w:t>τοις εκατό (</w:t>
      </w:r>
      <w:r w:rsidR="0061384E" w:rsidRPr="1D764729">
        <w:rPr>
          <w:lang w:val="el-GR"/>
        </w:rPr>
        <w:t>200%</w:t>
      </w:r>
      <w:r w:rsidR="00AF7A8A" w:rsidRPr="1D764729">
        <w:rPr>
          <w:lang w:val="el-GR"/>
        </w:rPr>
        <w:t>)</w:t>
      </w:r>
      <w:r w:rsidRPr="1D764729">
        <w:rPr>
          <w:lang w:val="el-GR"/>
        </w:rPr>
        <w:t xml:space="preserve"> </w:t>
      </w:r>
      <w:r w:rsidR="003E44A9" w:rsidRPr="1D764729">
        <w:rPr>
          <w:lang w:val="el-GR"/>
        </w:rPr>
        <w:t xml:space="preserve">της εκτιμώμενης αξίας </w:t>
      </w:r>
      <w:r w:rsidR="00AF7A8A" w:rsidRPr="1D764729">
        <w:rPr>
          <w:lang w:val="el-GR"/>
        </w:rPr>
        <w:t xml:space="preserve">της </w:t>
      </w:r>
      <w:r w:rsidRPr="1D764729">
        <w:rPr>
          <w:lang w:val="el-GR"/>
        </w:rPr>
        <w:t xml:space="preserve">υπό ανάθεση </w:t>
      </w:r>
      <w:r w:rsidR="00AF7A8A" w:rsidRPr="1D764729">
        <w:rPr>
          <w:lang w:val="el-GR"/>
        </w:rPr>
        <w:t xml:space="preserve">σύμβασης μη περιλαμβανομένου </w:t>
      </w:r>
      <w:r w:rsidR="003E44A9" w:rsidRPr="1D764729">
        <w:rPr>
          <w:lang w:val="el-GR"/>
        </w:rPr>
        <w:t>Φ</w:t>
      </w:r>
      <w:r w:rsidR="00AF7A8A" w:rsidRPr="1D764729">
        <w:rPr>
          <w:lang w:val="el-GR"/>
        </w:rPr>
        <w:t>.</w:t>
      </w:r>
      <w:r w:rsidR="003E44A9" w:rsidRPr="1D764729">
        <w:rPr>
          <w:lang w:val="el-GR"/>
        </w:rPr>
        <w:t>Π</w:t>
      </w:r>
      <w:r w:rsidR="00AF7A8A" w:rsidRPr="1D764729">
        <w:rPr>
          <w:lang w:val="el-GR"/>
        </w:rPr>
        <w:t>.</w:t>
      </w:r>
      <w:r w:rsidR="003E44A9" w:rsidRPr="1D764729">
        <w:rPr>
          <w:lang w:val="el-GR"/>
        </w:rPr>
        <w:t>Α</w:t>
      </w:r>
      <w:r w:rsidR="00AF7A8A" w:rsidRPr="1D764729">
        <w:rPr>
          <w:lang w:val="el-GR"/>
        </w:rPr>
        <w:t xml:space="preserve">., </w:t>
      </w:r>
      <w:r w:rsidRPr="1D764729">
        <w:rPr>
          <w:lang w:val="el-GR"/>
        </w:rPr>
        <w:t xml:space="preserve">για </w:t>
      </w:r>
      <w:r w:rsidR="00AF7A8A" w:rsidRPr="1D764729">
        <w:rPr>
          <w:lang w:val="el-GR"/>
        </w:rPr>
        <w:t>την οποία</w:t>
      </w:r>
      <w:r w:rsidRPr="1D764729">
        <w:rPr>
          <w:lang w:val="el-GR"/>
        </w:rPr>
        <w:t xml:space="preserve"> υποβάλλει προσφορά.</w:t>
      </w:r>
      <w:r w:rsidR="00E83D26" w:rsidRPr="1D764729">
        <w:rPr>
          <w:lang w:val="el-GR"/>
        </w:rPr>
        <w:t xml:space="preserve"> </w:t>
      </w:r>
      <w:bookmarkEnd w:id="116"/>
    </w:p>
    <w:p w14:paraId="7D4F7C41" w14:textId="5B6F810D"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5F6BF2">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7" w:name="_Ref496541329"/>
      <w:bookmarkStart w:id="118" w:name="_Ref496541556"/>
      <w:bookmarkStart w:id="119" w:name="_Toc97194279"/>
      <w:bookmarkStart w:id="120" w:name="_Toc97194427"/>
      <w:bookmarkStart w:id="121" w:name="_Toc158293651"/>
      <w:r w:rsidRPr="00603221">
        <w:rPr>
          <w:lang w:val="el-GR"/>
        </w:rPr>
        <w:t>Τεχνική και επαγγελματική ικανότητα</w:t>
      </w:r>
      <w:bookmarkEnd w:id="117"/>
      <w:bookmarkEnd w:id="118"/>
      <w:bookmarkEnd w:id="119"/>
      <w:bookmarkEnd w:id="120"/>
      <w:bookmarkEnd w:id="121"/>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2" w:name="_Ref61980826"/>
      <w:bookmarkStart w:id="123" w:name="_Toc97194280"/>
      <w:bookmarkStart w:id="124" w:name="_Toc158293652"/>
      <w:bookmarkStart w:id="125" w:name="_Ref40965350"/>
      <w:r>
        <w:rPr>
          <w:lang w:val="el-GR" w:eastAsia="en-US"/>
        </w:rPr>
        <w:t>Τεχνική Ικανότητα</w:t>
      </w:r>
      <w:bookmarkEnd w:id="122"/>
      <w:bookmarkEnd w:id="123"/>
      <w:bookmarkEnd w:id="124"/>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6"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DD802E6"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6"/>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BB7146">
        <w:rPr>
          <w:bCs/>
          <w:lang w:val="el-GR"/>
        </w:rPr>
        <w:t>:</w:t>
      </w:r>
      <w:r w:rsidR="00AF7A8A">
        <w:rPr>
          <w:bCs/>
          <w:lang w:val="el-GR"/>
        </w:rPr>
        <w:t xml:space="preserve"> </w:t>
      </w:r>
    </w:p>
    <w:p w14:paraId="1EC78616" w14:textId="4B328968" w:rsidR="00D75A0F" w:rsidRDefault="00BB7146" w:rsidP="00130E02">
      <w:pPr>
        <w:numPr>
          <w:ilvl w:val="0"/>
          <w:numId w:val="29"/>
        </w:numPr>
        <w:suppressAutoHyphens w:val="0"/>
        <w:spacing w:after="0"/>
        <w:ind w:left="426"/>
        <w:contextualSpacing/>
        <w:rPr>
          <w:bCs/>
          <w:lang w:val="el-GR"/>
        </w:rPr>
      </w:pPr>
      <w:r>
        <w:rPr>
          <w:bCs/>
          <w:lang w:val="el-GR"/>
        </w:rPr>
        <w:t xml:space="preserve">Να έχουν ολοκληρώσει τουλάχιστον ένα (1) έργο </w:t>
      </w:r>
      <w:r w:rsidR="006D1C4B">
        <w:rPr>
          <w:bCs/>
          <w:lang w:val="el-GR"/>
        </w:rPr>
        <w:t>ίσου</w:t>
      </w:r>
      <w:r>
        <w:rPr>
          <w:bCs/>
          <w:lang w:val="el-GR"/>
        </w:rPr>
        <w:t xml:space="preserve"> </w:t>
      </w:r>
      <w:r w:rsidR="00B7205A" w:rsidRPr="00B7205A">
        <w:rPr>
          <w:bCs/>
          <w:lang w:val="el-GR"/>
        </w:rPr>
        <w:t xml:space="preserve">ή μεγαλύτερου </w:t>
      </w:r>
      <w:r>
        <w:rPr>
          <w:bCs/>
          <w:lang w:val="el-GR"/>
        </w:rPr>
        <w:t>προϋπολογισμού</w:t>
      </w:r>
      <w:r w:rsidR="00C267C9">
        <w:rPr>
          <w:bCs/>
          <w:lang w:val="el-GR"/>
        </w:rPr>
        <w:t xml:space="preserve"> σε Φορέα του ελληνικού δημοσίου</w:t>
      </w:r>
      <w:r>
        <w:rPr>
          <w:bCs/>
          <w:lang w:val="el-GR"/>
        </w:rPr>
        <w:t xml:space="preserve"> </w:t>
      </w:r>
      <w:r w:rsidR="00D75A0F" w:rsidRPr="00D75A0F">
        <w:rPr>
          <w:bCs/>
          <w:lang w:val="el-GR"/>
        </w:rPr>
        <w:t>που</w:t>
      </w:r>
      <w:r w:rsidR="00B7205A" w:rsidRPr="008D3BBE">
        <w:rPr>
          <w:lang w:val="el-GR"/>
        </w:rPr>
        <w:t xml:space="preserve"> </w:t>
      </w:r>
      <w:r w:rsidR="00B7205A" w:rsidRPr="00B7205A">
        <w:rPr>
          <w:bCs/>
          <w:lang w:val="el-GR"/>
        </w:rPr>
        <w:t>το αντικείμενο του</w:t>
      </w:r>
      <w:r w:rsidR="00D75A0F" w:rsidRPr="00D75A0F">
        <w:rPr>
          <w:bCs/>
          <w:lang w:val="el-GR"/>
        </w:rPr>
        <w:t xml:space="preserve"> να αφορ</w:t>
      </w:r>
      <w:r w:rsidR="00EC5F01">
        <w:rPr>
          <w:bCs/>
          <w:lang w:val="el-GR"/>
        </w:rPr>
        <w:t xml:space="preserve">ά </w:t>
      </w:r>
      <w:r w:rsidR="00B7205A" w:rsidRPr="00B7205A">
        <w:rPr>
          <w:bCs/>
          <w:lang w:val="el-GR"/>
        </w:rPr>
        <w:t>αποκλειστικά</w:t>
      </w:r>
      <w:r w:rsidR="006D1C4B">
        <w:rPr>
          <w:bCs/>
          <w:lang w:val="el-GR"/>
        </w:rPr>
        <w:t xml:space="preserve"> και μόνο</w:t>
      </w:r>
      <w:r w:rsidR="00B7205A" w:rsidRPr="00B7205A">
        <w:rPr>
          <w:bCs/>
          <w:lang w:val="el-GR"/>
        </w:rPr>
        <w:t xml:space="preserve"> </w:t>
      </w:r>
      <w:r w:rsidR="00D75A0F" w:rsidRPr="00D75A0F">
        <w:rPr>
          <w:bCs/>
          <w:lang w:val="el-GR"/>
        </w:rPr>
        <w:t>το σχεδιασμό</w:t>
      </w:r>
      <w:r w:rsidR="007B453F">
        <w:rPr>
          <w:bCs/>
          <w:lang w:val="el-GR"/>
        </w:rPr>
        <w:t xml:space="preserve">, </w:t>
      </w:r>
      <w:r w:rsidR="00AC3AFC">
        <w:rPr>
          <w:bCs/>
          <w:lang w:val="el-GR"/>
        </w:rPr>
        <w:t>την</w:t>
      </w:r>
      <w:r w:rsidR="00D75A0F" w:rsidRPr="00D75A0F">
        <w:rPr>
          <w:bCs/>
          <w:lang w:val="el-GR"/>
        </w:rPr>
        <w:t xml:space="preserve"> υλοποίηση</w:t>
      </w:r>
      <w:r w:rsidR="00B23EC8">
        <w:rPr>
          <w:bCs/>
          <w:lang w:val="el-GR"/>
        </w:rPr>
        <w:t xml:space="preserve"> και την υποστήριξη της παραγωγικής λειτουργίας</w:t>
      </w:r>
      <w:r w:rsidR="00D75A0F" w:rsidRPr="00D75A0F">
        <w:rPr>
          <w:bCs/>
          <w:lang w:val="el-GR"/>
        </w:rPr>
        <w:t xml:space="preserve"> </w:t>
      </w:r>
      <w:r w:rsidR="00AC3AFC" w:rsidRPr="00AC3AFC">
        <w:rPr>
          <w:bCs/>
          <w:lang w:val="el-GR"/>
        </w:rPr>
        <w:t>ψηφιακής πλατφόρμας αυτοματοποιημένων ερωτοαπαντήσεων</w:t>
      </w:r>
      <w:r w:rsidR="006D1C4B">
        <w:rPr>
          <w:bCs/>
          <w:lang w:val="el-GR"/>
        </w:rPr>
        <w:t xml:space="preserve"> (chatbot)</w:t>
      </w:r>
      <w:r w:rsidR="00AC3AFC" w:rsidRPr="00AC3AFC">
        <w:rPr>
          <w:bCs/>
          <w:lang w:val="el-GR"/>
        </w:rPr>
        <w:t xml:space="preserve"> για την υποβοήθηση της επικοινωνίας πολιτών</w:t>
      </w:r>
      <w:r w:rsidR="006D1C4B">
        <w:rPr>
          <w:bCs/>
          <w:lang w:val="el-GR"/>
        </w:rPr>
        <w:t>.</w:t>
      </w:r>
    </w:p>
    <w:p w14:paraId="4FDBBD34" w14:textId="2C19ED43" w:rsidR="00BB7146" w:rsidRPr="00D75A0F" w:rsidRDefault="00BB7146" w:rsidP="00130E02">
      <w:pPr>
        <w:numPr>
          <w:ilvl w:val="0"/>
          <w:numId w:val="29"/>
        </w:numPr>
        <w:suppressAutoHyphens w:val="0"/>
        <w:spacing w:after="0"/>
        <w:ind w:left="426"/>
        <w:contextualSpacing/>
        <w:rPr>
          <w:bCs/>
          <w:lang w:val="el-GR"/>
        </w:rPr>
      </w:pPr>
      <w:r>
        <w:rPr>
          <w:bCs/>
          <w:lang w:val="el-GR"/>
        </w:rPr>
        <w:t xml:space="preserve">Να έχουν αναλάβει τουλάχιστον </w:t>
      </w:r>
      <w:r w:rsidR="00B7205A" w:rsidRPr="00B7205A">
        <w:rPr>
          <w:bCs/>
          <w:lang w:val="el-GR"/>
        </w:rPr>
        <w:t>τέσσερα</w:t>
      </w:r>
      <w:r>
        <w:rPr>
          <w:bCs/>
          <w:lang w:val="el-GR"/>
        </w:rPr>
        <w:t xml:space="preserve"> (</w:t>
      </w:r>
      <w:r w:rsidR="00B7205A">
        <w:rPr>
          <w:bCs/>
          <w:lang w:val="el-GR"/>
        </w:rPr>
        <w:t>4</w:t>
      </w:r>
      <w:r>
        <w:rPr>
          <w:bCs/>
          <w:lang w:val="el-GR"/>
        </w:rPr>
        <w:t>) έργα που</w:t>
      </w:r>
      <w:r w:rsidR="004445ED" w:rsidRPr="008D3BBE">
        <w:rPr>
          <w:lang w:val="el-GR"/>
        </w:rPr>
        <w:t xml:space="preserve"> </w:t>
      </w:r>
      <w:r w:rsidR="004445ED" w:rsidRPr="004445ED">
        <w:rPr>
          <w:bCs/>
          <w:lang w:val="el-GR"/>
        </w:rPr>
        <w:t>το αντικείμενο τους</w:t>
      </w:r>
      <w:r>
        <w:rPr>
          <w:bCs/>
          <w:lang w:val="el-GR"/>
        </w:rPr>
        <w:t xml:space="preserve"> να </w:t>
      </w:r>
      <w:r w:rsidR="004445ED">
        <w:rPr>
          <w:bCs/>
          <w:lang w:val="el-GR"/>
        </w:rPr>
        <w:t xml:space="preserve">αφορά </w:t>
      </w:r>
      <w:r w:rsidR="004445ED" w:rsidRPr="004445ED">
        <w:rPr>
          <w:bCs/>
          <w:lang w:val="el-GR"/>
        </w:rPr>
        <w:t>αποκλειστικά</w:t>
      </w:r>
      <w:r w:rsidR="006D1C4B">
        <w:rPr>
          <w:bCs/>
          <w:lang w:val="el-GR"/>
        </w:rPr>
        <w:t xml:space="preserve"> και μόνο</w:t>
      </w:r>
      <w:r w:rsidR="004445ED">
        <w:rPr>
          <w:bCs/>
          <w:lang w:val="el-GR"/>
        </w:rPr>
        <w:t xml:space="preserve"> </w:t>
      </w:r>
      <w:r>
        <w:rPr>
          <w:bCs/>
          <w:lang w:val="el-GR"/>
        </w:rPr>
        <w:t>το σχεδιασμό</w:t>
      </w:r>
      <w:r w:rsidR="007B453F">
        <w:rPr>
          <w:bCs/>
          <w:lang w:val="el-GR"/>
        </w:rPr>
        <w:t>, την υλοποίηση και υποστήριξη της παραγωγικής λειτουργίας</w:t>
      </w:r>
      <w:r w:rsidR="007B453F" w:rsidRPr="00D75A0F">
        <w:rPr>
          <w:bCs/>
          <w:lang w:val="el-GR"/>
        </w:rPr>
        <w:t xml:space="preserve"> </w:t>
      </w:r>
      <w:r w:rsidR="007B453F" w:rsidRPr="00AC3AFC">
        <w:rPr>
          <w:bCs/>
          <w:lang w:val="el-GR"/>
        </w:rPr>
        <w:t>ψηφιακής πλατφόρμας αυτοματοποιημένων ερωτοαπαντήσεων για την υποβοήθηση της επικοινωνίας πολιτών</w:t>
      </w:r>
      <w:r w:rsidR="007B453F">
        <w:rPr>
          <w:bCs/>
          <w:lang w:val="el-GR"/>
        </w:rPr>
        <w:t xml:space="preserve"> με Φορείς του Ελληνικού Δημοσίου.</w:t>
      </w:r>
    </w:p>
    <w:p w14:paraId="3B5E44FF" w14:textId="4646F943" w:rsidR="00166AA6" w:rsidRDefault="00166AA6" w:rsidP="00D75A0F">
      <w:pPr>
        <w:spacing w:after="0"/>
        <w:rPr>
          <w:lang w:val="el-GR"/>
        </w:rPr>
      </w:pPr>
    </w:p>
    <w:p w14:paraId="11A2E1C5" w14:textId="18E189B7" w:rsidR="00157F39" w:rsidRDefault="00157F39" w:rsidP="00166AA6">
      <w:pPr>
        <w:rPr>
          <w:lang w:val="el-GR"/>
        </w:rPr>
      </w:pPr>
      <w:r w:rsidRPr="00157F39">
        <w:rPr>
          <w:lang w:val="el-GR"/>
        </w:rPr>
        <w:t>Σε περίπτωση ένωσης οικονομικών φορέων, οι παραπάνω απαιτήσεις</w:t>
      </w:r>
      <w:r w:rsidR="006D1C4B">
        <w:rPr>
          <w:lang w:val="el-GR"/>
        </w:rPr>
        <w:t xml:space="preserve"> </w:t>
      </w:r>
      <w:r w:rsidRPr="00157F39">
        <w:rPr>
          <w:lang w:val="el-GR"/>
        </w:rPr>
        <w:t xml:space="preserve">καλύπτονται </w:t>
      </w:r>
      <w:r w:rsidR="00E11E01">
        <w:rPr>
          <w:lang w:val="el-GR"/>
        </w:rPr>
        <w:t xml:space="preserve">αθροιστικά </w:t>
      </w:r>
      <w:r w:rsidR="006D1C4B">
        <w:rPr>
          <w:lang w:val="el-GR"/>
        </w:rPr>
        <w:t xml:space="preserve">από </w:t>
      </w:r>
      <w:r w:rsidR="00E11E01">
        <w:rPr>
          <w:lang w:val="el-GR"/>
        </w:rPr>
        <w:t>τα μέλη</w:t>
      </w:r>
      <w:r w:rsidR="006D1C4B">
        <w:rPr>
          <w:lang w:val="el-GR"/>
        </w:rPr>
        <w:t xml:space="preserve"> της ένωσης</w:t>
      </w:r>
      <w:r w:rsidR="00C32AE0">
        <w:rPr>
          <w:lang w:val="el-GR"/>
        </w:rPr>
        <w:t>.</w:t>
      </w:r>
    </w:p>
    <w:p w14:paraId="515F669D" w14:textId="77777777" w:rsidR="00CC2818" w:rsidRPr="006E6191" w:rsidRDefault="00CC2818" w:rsidP="00CC2818">
      <w:pPr>
        <w:pStyle w:val="4"/>
        <w:rPr>
          <w:lang w:val="el-GR" w:eastAsia="en-US"/>
        </w:rPr>
      </w:pPr>
      <w:bookmarkStart w:id="127" w:name="_Toc97194281"/>
      <w:bookmarkStart w:id="128" w:name="_Ref122528826"/>
      <w:bookmarkStart w:id="129" w:name="_Toc158293653"/>
      <w:bookmarkEnd w:id="125"/>
      <w:r w:rsidRPr="00CC2818">
        <w:rPr>
          <w:lang w:val="el-GR" w:eastAsia="en-US"/>
        </w:rPr>
        <w:t>Επαγγελματική Ικανότητα – Ομάδα Έργου</w:t>
      </w:r>
      <w:bookmarkEnd w:id="127"/>
      <w:bookmarkEnd w:id="128"/>
      <w:bookmarkEnd w:id="129"/>
    </w:p>
    <w:p w14:paraId="3DD94C43" w14:textId="307091FF" w:rsidR="00451F31" w:rsidRPr="00BE6670" w:rsidRDefault="00451F31" w:rsidP="00451F31">
      <w:pPr>
        <w:spacing w:line="252" w:lineRule="auto"/>
        <w:rPr>
          <w:lang w:val="el-GR"/>
        </w:rPr>
      </w:pPr>
      <w:bookmarkStart w:id="130" w:name="_Ref40965313"/>
      <w:r w:rsidRPr="1D764729">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rsidP="00130E02">
      <w:pPr>
        <w:numPr>
          <w:ilvl w:val="0"/>
          <w:numId w:val="29"/>
        </w:numPr>
        <w:suppressAutoHyphens w:val="0"/>
        <w:spacing w:after="0"/>
        <w:ind w:left="426"/>
        <w:contextualSpacing/>
        <w:rPr>
          <w:bCs/>
          <w:lang w:val="el-GR"/>
        </w:rPr>
      </w:pPr>
      <w:r w:rsidRPr="008C6F6A">
        <w:rPr>
          <w:bCs/>
          <w:lang w:val="el-GR"/>
        </w:rPr>
        <w:lastRenderedPageBreak/>
        <w:t>Έναν (1) Υπεύθυνο Έργου (ΥΕ), ο οποίος πρέπει να διαθέτει τα ακόλουθα προσόντα:</w:t>
      </w:r>
    </w:p>
    <w:p w14:paraId="6D1627B0" w14:textId="16419AC0" w:rsidR="008C6F6A" w:rsidRDefault="008C6F6A" w:rsidP="00130E02">
      <w:pPr>
        <w:numPr>
          <w:ilvl w:val="1"/>
          <w:numId w:val="29"/>
        </w:numPr>
        <w:suppressAutoHyphens w:val="0"/>
        <w:spacing w:after="0"/>
        <w:contextualSpacing/>
        <w:rPr>
          <w:bCs/>
          <w:lang w:val="el-GR"/>
        </w:rPr>
      </w:pPr>
      <w:r w:rsidRPr="008C6F6A">
        <w:rPr>
          <w:bCs/>
          <w:lang w:val="el-GR"/>
        </w:rPr>
        <w:t>Να κατέχει Πανεπιστημιακό τίτλο σπουδών</w:t>
      </w:r>
      <w:r w:rsidR="007B453F">
        <w:rPr>
          <w:bCs/>
          <w:lang w:val="el-GR"/>
        </w:rPr>
        <w:t xml:space="preserve"> (ΠΕ Πληροφορικής)</w:t>
      </w:r>
    </w:p>
    <w:p w14:paraId="44B75B1E" w14:textId="2713C2E5" w:rsidR="007B453F" w:rsidRDefault="007B453F" w:rsidP="00130E02">
      <w:pPr>
        <w:numPr>
          <w:ilvl w:val="1"/>
          <w:numId w:val="29"/>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05FD74E4" w14:textId="57610946" w:rsidR="008C6F6A" w:rsidRDefault="008C6F6A" w:rsidP="00130E02">
      <w:pPr>
        <w:numPr>
          <w:ilvl w:val="1"/>
          <w:numId w:val="29"/>
        </w:numPr>
        <w:suppressAutoHyphens w:val="0"/>
        <w:spacing w:after="0"/>
        <w:contextualSpacing/>
        <w:rPr>
          <w:bCs/>
          <w:lang w:val="el-GR"/>
        </w:rPr>
      </w:pPr>
      <w:r w:rsidRPr="008C6F6A">
        <w:rPr>
          <w:bCs/>
          <w:lang w:val="el-GR"/>
        </w:rPr>
        <w:t xml:space="preserve">Να διαθέτει τουλάχιστον </w:t>
      </w:r>
      <w:r w:rsidR="00AC3AFC">
        <w:rPr>
          <w:bCs/>
          <w:lang w:val="el-GR"/>
        </w:rPr>
        <w:t>5</w:t>
      </w:r>
      <w:r w:rsidRPr="008C6F6A">
        <w:rPr>
          <w:bCs/>
          <w:lang w:val="el-GR"/>
        </w:rPr>
        <w:t xml:space="preserve">ετή επαγγελματική εμπειρία στον σχεδιασμό και ανάπτυξη πληροφοριακών συστημάτων </w:t>
      </w:r>
    </w:p>
    <w:p w14:paraId="40ADA82F" w14:textId="5CF72E06" w:rsidR="007B453F" w:rsidRPr="008C6F6A" w:rsidRDefault="007B453F" w:rsidP="00130E02">
      <w:pPr>
        <w:numPr>
          <w:ilvl w:val="1"/>
          <w:numId w:val="29"/>
        </w:numPr>
        <w:suppressAutoHyphens w:val="0"/>
        <w:spacing w:after="0"/>
        <w:contextualSpacing/>
        <w:rPr>
          <w:bCs/>
          <w:lang w:val="el-GR"/>
        </w:rPr>
      </w:pPr>
      <w:r>
        <w:rPr>
          <w:bCs/>
          <w:lang w:val="el-GR"/>
        </w:rPr>
        <w:t xml:space="preserve">Συμμετοχή σε τουλάχιστον </w:t>
      </w:r>
      <w:r w:rsidR="004445ED" w:rsidRPr="004445ED">
        <w:rPr>
          <w:bCs/>
          <w:lang w:val="el-GR"/>
        </w:rPr>
        <w:t>τέσσερα</w:t>
      </w:r>
      <w:r>
        <w:rPr>
          <w:bCs/>
          <w:lang w:val="el-GR"/>
        </w:rPr>
        <w:t xml:space="preserve"> (</w:t>
      </w:r>
      <w:r w:rsidR="004445ED">
        <w:rPr>
          <w:bCs/>
          <w:lang w:val="el-GR"/>
        </w:rPr>
        <w:t>4</w:t>
      </w:r>
      <w:r>
        <w:rPr>
          <w:bCs/>
          <w:lang w:val="el-GR"/>
        </w:rPr>
        <w:t xml:space="preserve">) έργα </w:t>
      </w:r>
      <w:r w:rsidRPr="007B453F">
        <w:rPr>
          <w:bCs/>
          <w:lang w:val="el-GR"/>
        </w:rPr>
        <w:t>που να αφορούν</w:t>
      </w:r>
      <w:r w:rsidR="004E5AE6">
        <w:rPr>
          <w:bCs/>
          <w:lang w:val="el-GR"/>
        </w:rPr>
        <w:t xml:space="preserve"> αποκλειστικά και μόνο</w:t>
      </w:r>
      <w:r w:rsidRPr="007B453F">
        <w:rPr>
          <w:bCs/>
          <w:lang w:val="el-GR"/>
        </w:rPr>
        <w:t xml:space="preserve">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2D157D50" w14:textId="77777777" w:rsidR="007B453F" w:rsidRDefault="007B453F" w:rsidP="008C6F6A">
      <w:pPr>
        <w:spacing w:line="252" w:lineRule="auto"/>
        <w:rPr>
          <w:lang w:val="el-GR"/>
        </w:rPr>
      </w:pPr>
    </w:p>
    <w:p w14:paraId="22F1F61D" w14:textId="68F7C4F9" w:rsidR="007B453F" w:rsidRPr="008C6F6A" w:rsidRDefault="007B453F" w:rsidP="00130E02">
      <w:pPr>
        <w:numPr>
          <w:ilvl w:val="0"/>
          <w:numId w:val="35"/>
        </w:numPr>
        <w:suppressAutoHyphens w:val="0"/>
        <w:spacing w:after="0"/>
        <w:contextualSpacing/>
        <w:rPr>
          <w:bCs/>
          <w:lang w:val="el-GR"/>
        </w:rPr>
      </w:pPr>
      <w:r w:rsidRPr="008C6F6A">
        <w:rPr>
          <w:bCs/>
          <w:lang w:val="el-GR"/>
        </w:rPr>
        <w:t xml:space="preserve">Έναν (1) </w:t>
      </w:r>
      <w:r>
        <w:rPr>
          <w:bCs/>
          <w:lang w:val="el-GR"/>
        </w:rPr>
        <w:t xml:space="preserve">Αναπληρωτή </w:t>
      </w:r>
      <w:r w:rsidRPr="008C6F6A">
        <w:rPr>
          <w:bCs/>
          <w:lang w:val="el-GR"/>
        </w:rPr>
        <w:t>Υπεύθυνο Έργου (ΥΕ), ο οποίος πρέπει να διαθέτει τα ακόλουθα προσόντα:</w:t>
      </w:r>
    </w:p>
    <w:p w14:paraId="377B691D" w14:textId="77777777" w:rsidR="007B453F" w:rsidRDefault="007B453F" w:rsidP="00130E02">
      <w:pPr>
        <w:numPr>
          <w:ilvl w:val="1"/>
          <w:numId w:val="35"/>
        </w:numPr>
        <w:suppressAutoHyphens w:val="0"/>
        <w:spacing w:after="0"/>
        <w:contextualSpacing/>
        <w:rPr>
          <w:bCs/>
          <w:lang w:val="el-GR"/>
        </w:rPr>
      </w:pPr>
      <w:r w:rsidRPr="008C6F6A">
        <w:rPr>
          <w:bCs/>
          <w:lang w:val="el-GR"/>
        </w:rPr>
        <w:t>Να κατέχει Πανεπιστημιακό τίτλο σπουδών</w:t>
      </w:r>
      <w:r>
        <w:rPr>
          <w:bCs/>
          <w:lang w:val="el-GR"/>
        </w:rPr>
        <w:t xml:space="preserve"> (ΠΕ Πληροφορικής)</w:t>
      </w:r>
    </w:p>
    <w:p w14:paraId="7EEF098A" w14:textId="453DC366" w:rsidR="007B453F" w:rsidRDefault="007B453F" w:rsidP="00130E02">
      <w:pPr>
        <w:numPr>
          <w:ilvl w:val="1"/>
          <w:numId w:val="35"/>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334DE33A" w14:textId="7F77B4F3" w:rsidR="007B453F" w:rsidRDefault="007B453F" w:rsidP="00130E02">
      <w:pPr>
        <w:numPr>
          <w:ilvl w:val="1"/>
          <w:numId w:val="35"/>
        </w:numPr>
        <w:suppressAutoHyphens w:val="0"/>
        <w:spacing w:after="0"/>
        <w:contextualSpacing/>
        <w:rPr>
          <w:bCs/>
          <w:lang w:val="el-GR"/>
        </w:rPr>
      </w:pPr>
      <w:r w:rsidRPr="008C6F6A">
        <w:rPr>
          <w:bCs/>
          <w:lang w:val="el-GR"/>
        </w:rPr>
        <w:t xml:space="preserve">Να διαθέτει τουλάχιστον </w:t>
      </w:r>
      <w:r>
        <w:rPr>
          <w:bCs/>
          <w:lang w:val="el-GR"/>
        </w:rPr>
        <w:t>5</w:t>
      </w:r>
      <w:r w:rsidRPr="008C6F6A">
        <w:rPr>
          <w:bCs/>
          <w:lang w:val="el-GR"/>
        </w:rPr>
        <w:t xml:space="preserve">ετή επαγγελματική εμπειρία στο σχεδιασμό και ανάπτυξη πληροφοριακών συστημάτων </w:t>
      </w:r>
    </w:p>
    <w:p w14:paraId="4E12F7B8" w14:textId="3A2D15BD" w:rsidR="007B453F" w:rsidRPr="008C6F6A" w:rsidRDefault="007B453F" w:rsidP="00130E02">
      <w:pPr>
        <w:numPr>
          <w:ilvl w:val="1"/>
          <w:numId w:val="35"/>
        </w:numPr>
        <w:suppressAutoHyphens w:val="0"/>
        <w:spacing w:after="0"/>
        <w:contextualSpacing/>
        <w:rPr>
          <w:bCs/>
          <w:lang w:val="el-GR"/>
        </w:rPr>
      </w:pPr>
      <w:r>
        <w:rPr>
          <w:bCs/>
          <w:lang w:val="el-GR"/>
        </w:rPr>
        <w:t xml:space="preserve">Συμμετοχή σε τουλάχιστον </w:t>
      </w:r>
      <w:r w:rsidR="00C373BE" w:rsidRPr="00C373BE">
        <w:rPr>
          <w:bCs/>
          <w:lang w:val="el-GR"/>
        </w:rPr>
        <w:t>τέσσερα</w:t>
      </w:r>
      <w:r>
        <w:rPr>
          <w:bCs/>
          <w:lang w:val="el-GR"/>
        </w:rPr>
        <w:t xml:space="preserve"> (</w:t>
      </w:r>
      <w:r w:rsidR="00C373BE">
        <w:rPr>
          <w:bCs/>
          <w:lang w:val="el-GR"/>
        </w:rPr>
        <w:t>4</w:t>
      </w:r>
      <w:r>
        <w:rPr>
          <w:bCs/>
          <w:lang w:val="el-GR"/>
        </w:rPr>
        <w:t xml:space="preserve">) έργα </w:t>
      </w:r>
      <w:r w:rsidRPr="007B453F">
        <w:rPr>
          <w:bCs/>
          <w:lang w:val="el-GR"/>
        </w:rPr>
        <w:t>που να αφορούν</w:t>
      </w:r>
      <w:r w:rsidR="004E5AE6">
        <w:rPr>
          <w:bCs/>
          <w:lang w:val="el-GR"/>
        </w:rPr>
        <w:t xml:space="preserve"> αποκλειστικά και μόνο</w:t>
      </w:r>
      <w:r w:rsidRPr="007B453F">
        <w:rPr>
          <w:bCs/>
          <w:lang w:val="el-GR"/>
        </w:rPr>
        <w:t xml:space="preserve">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0903887E" w14:textId="77777777" w:rsidR="007B453F" w:rsidRPr="007B453F" w:rsidRDefault="007B453F" w:rsidP="00DD7305">
      <w:pPr>
        <w:pStyle w:val="aff"/>
        <w:spacing w:line="252" w:lineRule="auto"/>
        <w:rPr>
          <w:lang w:val="el-GR"/>
        </w:rPr>
      </w:pPr>
    </w:p>
    <w:p w14:paraId="1DB90AF7" w14:textId="0C9BB435" w:rsidR="008C6F6A" w:rsidRPr="008C6F6A" w:rsidRDefault="008C6F6A" w:rsidP="008C6F6A">
      <w:pPr>
        <w:spacing w:line="252" w:lineRule="auto"/>
        <w:rPr>
          <w:lang w:val="el-GR"/>
        </w:rPr>
      </w:pPr>
      <w:r w:rsidRPr="008C6F6A">
        <w:rPr>
          <w:lang w:val="el-GR"/>
        </w:rPr>
        <w:t>Η Ομάδα Έργου του Αναδόχου</w:t>
      </w:r>
      <w:r w:rsidR="006D1C4B">
        <w:rPr>
          <w:lang w:val="el-GR"/>
        </w:rPr>
        <w:t>, λόγω της πολυπλοκότητας του έργου, της αξίας του και των ιδιαίτερων συνθηκών υλοποίησής του που απαιτούν εύρυθμη λειτουργία και καλή συνεργασία της ομάδας έργου,</w:t>
      </w:r>
      <w:r w:rsidRPr="008C6F6A">
        <w:rPr>
          <w:lang w:val="el-GR"/>
        </w:rPr>
        <w:t xml:space="preserve"> πρέπει να περιλαμβάνει τουλάχιστον </w:t>
      </w:r>
      <w:r w:rsidR="009C7D79">
        <w:rPr>
          <w:lang w:val="el-GR"/>
        </w:rPr>
        <w:t>τρία</w:t>
      </w:r>
      <w:r w:rsidR="009C7D79" w:rsidRPr="008C6F6A">
        <w:rPr>
          <w:lang w:val="el-GR"/>
        </w:rPr>
        <w:t xml:space="preserve"> </w:t>
      </w:r>
      <w:r>
        <w:rPr>
          <w:lang w:val="el-GR"/>
        </w:rPr>
        <w:t>(</w:t>
      </w:r>
      <w:r w:rsidR="009C7D79">
        <w:rPr>
          <w:lang w:val="el-GR"/>
        </w:rPr>
        <w:t>3</w:t>
      </w:r>
      <w:r>
        <w:rPr>
          <w:lang w:val="el-GR"/>
        </w:rPr>
        <w:t xml:space="preserve">) </w:t>
      </w:r>
      <w:r w:rsidRPr="008C6F6A">
        <w:rPr>
          <w:lang w:val="el-GR"/>
        </w:rPr>
        <w:t>μέλη, τα οποία πρέπει να διαθέτουν τα ακόλουθα προσόντα</w:t>
      </w:r>
      <w:r w:rsidR="006D1C4B">
        <w:rPr>
          <w:lang w:val="el-GR"/>
        </w:rPr>
        <w:t xml:space="preserve"> και τα οποία θα πρέπει να έχουν συνεργαστεί/απασχοληθεί σε τουλάχιστον τρία (3) αντίστοιχα έργα που έχει αναλάβει και ολοκληρώσει ο Οικονομικός Φορέας την τελευταία τριετία</w:t>
      </w:r>
      <w:r w:rsidRPr="008C6F6A">
        <w:rPr>
          <w:lang w:val="el-GR"/>
        </w:rPr>
        <w:t>:</w:t>
      </w:r>
    </w:p>
    <w:p w14:paraId="323B24B5" w14:textId="430F133D" w:rsidR="009C7D79" w:rsidRDefault="009C7D79" w:rsidP="00130E02">
      <w:pPr>
        <w:numPr>
          <w:ilvl w:val="0"/>
          <w:numId w:val="29"/>
        </w:numPr>
        <w:suppressAutoHyphens w:val="0"/>
        <w:spacing w:after="0"/>
        <w:ind w:left="426"/>
        <w:contextualSpacing/>
        <w:rPr>
          <w:bCs/>
          <w:lang w:val="el-GR"/>
        </w:rPr>
      </w:pPr>
      <w:r w:rsidRPr="009C7D79">
        <w:rPr>
          <w:bCs/>
          <w:lang w:val="el-GR"/>
        </w:rPr>
        <w:t>Πανεπιστημιακό τίτλο σπουδών (ΠΕ Πληροφορικής)</w:t>
      </w:r>
    </w:p>
    <w:p w14:paraId="3461E24E" w14:textId="73AE63FA" w:rsidR="009C7D79" w:rsidRDefault="009C7D79" w:rsidP="00130E02">
      <w:pPr>
        <w:numPr>
          <w:ilvl w:val="0"/>
          <w:numId w:val="29"/>
        </w:numPr>
        <w:suppressAutoHyphens w:val="0"/>
        <w:spacing w:after="0"/>
        <w:ind w:left="426"/>
        <w:contextualSpacing/>
        <w:rPr>
          <w:bCs/>
          <w:lang w:val="el-GR"/>
        </w:rPr>
      </w:pPr>
      <w:r>
        <w:rPr>
          <w:bCs/>
          <w:lang w:val="el-GR"/>
        </w:rPr>
        <w:t>Τουλάχιστον τριετή (3 έτη) επαγγελματική εμπειρία στο σχεδιασμό και ανάπτυξη πληροφοριακών συστημάτων.</w:t>
      </w:r>
    </w:p>
    <w:p w14:paraId="2842C24A" w14:textId="681761E7" w:rsidR="008C6F6A" w:rsidRPr="008C6F6A" w:rsidRDefault="009C7D79" w:rsidP="00130E02">
      <w:pPr>
        <w:numPr>
          <w:ilvl w:val="0"/>
          <w:numId w:val="29"/>
        </w:numPr>
        <w:suppressAutoHyphens w:val="0"/>
        <w:spacing w:after="0"/>
        <w:ind w:left="426"/>
        <w:contextualSpacing/>
        <w:rPr>
          <w:bCs/>
          <w:lang w:val="el-GR"/>
        </w:rPr>
      </w:pPr>
      <w:r w:rsidRPr="008C6F6A">
        <w:rPr>
          <w:bCs/>
          <w:lang w:val="el-GR"/>
        </w:rPr>
        <w:t>Ε</w:t>
      </w:r>
      <w:r w:rsidR="008C6F6A" w:rsidRPr="008C6F6A">
        <w:rPr>
          <w:bCs/>
          <w:lang w:val="el-GR"/>
        </w:rPr>
        <w:t xml:space="preserve">παγγελματική εμπειρία </w:t>
      </w:r>
      <w:r w:rsidR="00AC3AFC">
        <w:rPr>
          <w:bCs/>
          <w:lang w:val="el-GR"/>
        </w:rPr>
        <w:t xml:space="preserve">στο </w:t>
      </w:r>
      <w:r w:rsidR="00AC3AFC" w:rsidRPr="00D75A0F">
        <w:rPr>
          <w:bCs/>
          <w:lang w:val="el-GR"/>
        </w:rPr>
        <w:t xml:space="preserve">σχεδιασμό </w:t>
      </w:r>
      <w:r w:rsidR="00AC3AFC">
        <w:rPr>
          <w:bCs/>
          <w:lang w:val="el-GR"/>
        </w:rPr>
        <w:t>την</w:t>
      </w:r>
      <w:r w:rsidR="00AC3AFC" w:rsidRPr="00D75A0F">
        <w:rPr>
          <w:bCs/>
          <w:lang w:val="el-GR"/>
        </w:rPr>
        <w:t xml:space="preserve"> υλοποίηση</w:t>
      </w:r>
      <w:r w:rsidR="00AC3AFC">
        <w:rPr>
          <w:bCs/>
          <w:lang w:val="el-GR"/>
        </w:rPr>
        <w:t xml:space="preserve"> και την υποστήριξη </w:t>
      </w:r>
      <w:r>
        <w:rPr>
          <w:bCs/>
          <w:lang w:val="el-GR"/>
        </w:rPr>
        <w:t>της</w:t>
      </w:r>
      <w:r w:rsidR="00AC3AFC">
        <w:rPr>
          <w:bCs/>
          <w:lang w:val="el-GR"/>
        </w:rPr>
        <w:t xml:space="preserve"> παραγωγικής λειτουργίας</w:t>
      </w:r>
      <w:r w:rsidR="00AC3AFC" w:rsidRPr="00D75A0F">
        <w:rPr>
          <w:bCs/>
          <w:lang w:val="el-GR"/>
        </w:rPr>
        <w:t xml:space="preserve"> </w:t>
      </w:r>
      <w:r w:rsidR="00AC3AFC" w:rsidRPr="00AC3AFC">
        <w:rPr>
          <w:bCs/>
          <w:lang w:val="el-GR"/>
        </w:rPr>
        <w:t xml:space="preserve">ψηφιακής πλατφόρμας αυτοματοποιημένων ερωτοαπαντήσεων για την </w:t>
      </w:r>
      <w:r>
        <w:rPr>
          <w:bCs/>
          <w:lang w:val="el-GR"/>
        </w:rPr>
        <w:t xml:space="preserve">υποβοήθηση της </w:t>
      </w:r>
      <w:r w:rsidR="00AC3AFC" w:rsidRPr="00AC3AFC">
        <w:rPr>
          <w:bCs/>
          <w:lang w:val="el-GR"/>
        </w:rPr>
        <w:t xml:space="preserve"> επικοινωνίας πολιτών</w:t>
      </w:r>
      <w:r>
        <w:rPr>
          <w:bCs/>
          <w:lang w:val="el-GR"/>
        </w:rPr>
        <w:t>.</w:t>
      </w:r>
    </w:p>
    <w:p w14:paraId="154766E9" w14:textId="77777777" w:rsidR="00E11E01" w:rsidRDefault="00E11E01" w:rsidP="00E11E01">
      <w:pPr>
        <w:spacing w:line="252" w:lineRule="auto"/>
        <w:rPr>
          <w:lang w:val="el-GR"/>
        </w:rPr>
      </w:pPr>
    </w:p>
    <w:p w14:paraId="17C4FF8C" w14:textId="66BDAA9E" w:rsidR="00E11E01" w:rsidRPr="00E11E01" w:rsidRDefault="00E11E01" w:rsidP="009446D8">
      <w:pPr>
        <w:spacing w:line="252" w:lineRule="auto"/>
        <w:rPr>
          <w:lang w:val="el-GR"/>
        </w:rPr>
      </w:pPr>
      <w:r w:rsidRPr="00E11E01">
        <w:rPr>
          <w:lang w:val="el-GR"/>
        </w:rPr>
        <w:t>Σε περίπτωση ένωσης οικονομικών φορέων, οι παραπάνω απαιτήσεις καλύπτονται αθροιστικά από τα μέλη της ένωσης</w:t>
      </w:r>
    </w:p>
    <w:p w14:paraId="47336D03" w14:textId="77777777" w:rsidR="009A3E22" w:rsidRPr="009A3E22" w:rsidRDefault="009A3E22" w:rsidP="009A3E22">
      <w:pPr>
        <w:widowControl w:val="0"/>
        <w:spacing w:before="120" w:after="0"/>
        <w:rPr>
          <w:lang w:val="el-GR"/>
        </w:rPr>
      </w:pPr>
    </w:p>
    <w:p w14:paraId="33C2B840" w14:textId="77777777" w:rsidR="008338F0" w:rsidRPr="001F4428" w:rsidRDefault="003355E7" w:rsidP="00086782">
      <w:pPr>
        <w:pStyle w:val="3"/>
        <w:ind w:left="1276"/>
        <w:rPr>
          <w:lang w:val="el-GR"/>
        </w:rPr>
      </w:pPr>
      <w:bookmarkStart w:id="131" w:name="_Ref496541343"/>
      <w:bookmarkStart w:id="132" w:name="_Ref496541651"/>
      <w:bookmarkStart w:id="133" w:name="_Toc97194282"/>
      <w:bookmarkStart w:id="134" w:name="_Toc97194428"/>
      <w:bookmarkStart w:id="135" w:name="_Toc158293654"/>
      <w:bookmarkEnd w:id="130"/>
      <w:r w:rsidRPr="001F4428">
        <w:rPr>
          <w:lang w:val="el-GR"/>
        </w:rPr>
        <w:t xml:space="preserve">Πρότυπα διασφάλισης ποιότητας </w:t>
      </w:r>
      <w:r w:rsidRPr="00086782">
        <w:rPr>
          <w:lang w:val="el-GR"/>
        </w:rPr>
        <w:t>και πρότυπα περιβαλλοντικής διαχείρισης</w:t>
      </w:r>
      <w:bookmarkEnd w:id="131"/>
      <w:bookmarkEnd w:id="132"/>
      <w:bookmarkEnd w:id="133"/>
      <w:bookmarkEnd w:id="134"/>
      <w:bookmarkEnd w:id="135"/>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2DDB224E"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r w:rsidR="00663A09" w:rsidRPr="00F14ACB">
        <w:rPr>
          <w:rFonts w:eastAsia="Calibri"/>
          <w:bCs/>
          <w:color w:val="000000"/>
          <w:lang w:val="el-GR"/>
        </w:rPr>
        <w:t xml:space="preserve"> </w:t>
      </w:r>
      <w:r w:rsid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7FAF08BE" w14:textId="4843B88E"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50232E1D" w14:textId="12B3DCEC" w:rsidR="008B41C9" w:rsidRPr="001F4428" w:rsidRDefault="008B41C9" w:rsidP="003329FF">
      <w:pPr>
        <w:rPr>
          <w:lang w:val="el-GR"/>
        </w:rPr>
      </w:pPr>
    </w:p>
    <w:p w14:paraId="70ACF795" w14:textId="24767DB8" w:rsidR="00C70B7E"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p>
    <w:p w14:paraId="27C55A58" w14:textId="74A93F17" w:rsidR="009C7D79" w:rsidRPr="008A366B" w:rsidRDefault="009C7D79" w:rsidP="009C7D79">
      <w:pPr>
        <w:rPr>
          <w:lang w:val="el-GR"/>
        </w:rPr>
      </w:pPr>
      <w:r>
        <w:rPr>
          <w:lang w:val="el-GR"/>
        </w:rPr>
        <w:t>Ο</w:t>
      </w:r>
      <w:r w:rsidRPr="009C7D79">
        <w:rPr>
          <w:lang w:val="el-GR"/>
        </w:rPr>
        <w:t xml:space="preserve">ι ανωτέρω απαιτήσεις πρέπει να καλύπτονται </w:t>
      </w:r>
      <w:r>
        <w:rPr>
          <w:lang w:val="el-GR"/>
        </w:rPr>
        <w:t>μεμονωμένα από κάθε μέλος αυτής</w:t>
      </w:r>
      <w:r w:rsidRPr="009C7D79">
        <w:rPr>
          <w:lang w:val="el-GR"/>
        </w:rPr>
        <w:t>.</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6" w:name="_Ref496541185"/>
      <w:bookmarkStart w:id="137" w:name="_Ref496541244"/>
      <w:bookmarkStart w:id="138" w:name="_Ref496541410"/>
      <w:bookmarkStart w:id="139" w:name="_Ref496541700"/>
      <w:bookmarkStart w:id="140" w:name="_Ref74505980"/>
      <w:bookmarkStart w:id="141" w:name="_Toc97194283"/>
      <w:bookmarkStart w:id="142" w:name="_Toc97194429"/>
      <w:bookmarkStart w:id="143" w:name="_Toc158293655"/>
      <w:r w:rsidRPr="00DD72A9">
        <w:rPr>
          <w:lang w:val="el-GR"/>
        </w:rPr>
        <w:t>Στήριξη στην ικανότητα τρίτων</w:t>
      </w:r>
      <w:bookmarkEnd w:id="136"/>
      <w:bookmarkEnd w:id="137"/>
      <w:bookmarkEnd w:id="138"/>
      <w:bookmarkEnd w:id="139"/>
      <w:r w:rsidRPr="00DD72A9">
        <w:rPr>
          <w:lang w:val="el-GR"/>
        </w:rPr>
        <w:t xml:space="preserve"> </w:t>
      </w:r>
      <w:r w:rsidR="0049631E" w:rsidRPr="00821852">
        <w:rPr>
          <w:lang w:val="el-GR"/>
        </w:rPr>
        <w:t>– Υπεργολαβία</w:t>
      </w:r>
      <w:bookmarkEnd w:id="140"/>
      <w:bookmarkEnd w:id="141"/>
      <w:bookmarkEnd w:id="142"/>
      <w:bookmarkEnd w:id="143"/>
    </w:p>
    <w:p w14:paraId="65B8F417" w14:textId="77777777" w:rsidR="0049631E" w:rsidRPr="00A334BA" w:rsidRDefault="0049631E" w:rsidP="00821852">
      <w:pPr>
        <w:pStyle w:val="4"/>
        <w:rPr>
          <w:lang w:val="el-GR"/>
        </w:rPr>
      </w:pPr>
      <w:bookmarkStart w:id="144" w:name="_Toc97194284"/>
      <w:bookmarkStart w:id="145" w:name="_Toc158293656"/>
      <w:r w:rsidRPr="00A334BA">
        <w:rPr>
          <w:lang w:val="el-GR"/>
        </w:rPr>
        <w:t>Στήριξη στην ικανότητα τρίτων</w:t>
      </w:r>
      <w:bookmarkEnd w:id="144"/>
      <w:bookmarkEnd w:id="145"/>
    </w:p>
    <w:p w14:paraId="0378F059" w14:textId="5840A44B"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2466D">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32466D">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2DA97137" w:rsidR="00695491" w:rsidRDefault="00695491" w:rsidP="00695491">
      <w:pPr>
        <w:rPr>
          <w:lang w:val="el-GR"/>
        </w:rPr>
      </w:pPr>
      <w:r w:rsidRPr="1D764729">
        <w:rPr>
          <w:lang w:val="el-GR"/>
        </w:rPr>
        <w:t>Επισημαίνεται ότι σε περίπτωση που ο υποψήφιος Ανάδοχος αποτελεί Ένωση/Κοινοπραξία</w:t>
      </w:r>
      <w:r w:rsidR="00A81E32" w:rsidRPr="1D764729">
        <w:rPr>
          <w:lang w:val="el-GR"/>
        </w:rPr>
        <w:t xml:space="preserve"> </w:t>
      </w:r>
      <w:r w:rsidRPr="1D764729">
        <w:rPr>
          <w:lang w:val="el-GR"/>
        </w:rPr>
        <w:t>επιτρέπεται η μερική κάλυψη των προϋποθέσεων από τα Μέλη της, αρκεί όμως συνολικά-αθροιστικά να καλύπτονται όλες.</w:t>
      </w:r>
    </w:p>
    <w:bookmarkEnd w:id="146"/>
    <w:p w14:paraId="67DFCF77" w14:textId="6642FA56"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32466D">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7" w:name="_Toc97194285"/>
      <w:bookmarkStart w:id="148" w:name="_Toc158293657"/>
      <w:r w:rsidRPr="003C1E1A">
        <w:rPr>
          <w:lang w:val="el-GR"/>
        </w:rPr>
        <w:t>Υπεργολαβία</w:t>
      </w:r>
      <w:bookmarkEnd w:id="147"/>
      <w:bookmarkEnd w:id="148"/>
      <w:r w:rsidRPr="003C1E1A">
        <w:rPr>
          <w:lang w:val="el-GR"/>
        </w:rPr>
        <w:t xml:space="preserve"> </w:t>
      </w:r>
    </w:p>
    <w:p w14:paraId="633050B2" w14:textId="595234B0"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2466D">
        <w:rPr>
          <w:bCs/>
          <w:lang w:val="el-GR"/>
        </w:rPr>
        <w:t>2.2.3</w:t>
      </w:r>
      <w:r w:rsidR="00111D5A">
        <w:rPr>
          <w:bCs/>
          <w:lang w:val="el-GR"/>
        </w:rPr>
        <w:fldChar w:fldCharType="end"/>
      </w:r>
      <w:r>
        <w:rPr>
          <w:bCs/>
          <w:lang w:val="el-GR"/>
        </w:rPr>
        <w:t xml:space="preserve"> της παρούσας. Ο οικονομικός φορέας υποχρεούται να </w:t>
      </w:r>
      <w:r>
        <w:rPr>
          <w:bCs/>
          <w:lang w:val="el-GR"/>
        </w:rPr>
        <w:lastRenderedPageBreak/>
        <w:t xml:space="preserve">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2466D">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9" w:name="_Toc97194286"/>
      <w:bookmarkStart w:id="150" w:name="_Toc97194430"/>
      <w:bookmarkStart w:id="151" w:name="_Toc158293658"/>
      <w:r w:rsidRPr="00603221">
        <w:rPr>
          <w:lang w:val="el-GR"/>
        </w:rPr>
        <w:t>Κανόνες απόδειξης ποιοτικής επιλογής</w:t>
      </w:r>
      <w:bookmarkEnd w:id="149"/>
      <w:bookmarkEnd w:id="150"/>
      <w:bookmarkEnd w:id="151"/>
    </w:p>
    <w:p w14:paraId="1DF38431" w14:textId="7004A54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32466D">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32466D">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2466D">
        <w:rPr>
          <w:bCs/>
          <w:lang w:val="el-GR" w:eastAsia="ar-SA"/>
        </w:rPr>
        <w:t>0</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32466D">
        <w:rPr>
          <w:bCs/>
          <w:lang w:val="el-GR" w:eastAsia="ar-SA"/>
        </w:rPr>
        <w:t>0</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0377F7D4" w:rsidR="00E72FB5" w:rsidRPr="0049623E" w:rsidRDefault="00E72FB5" w:rsidP="1D764729">
      <w:pPr>
        <w:rPr>
          <w:lang w:val="el-GR" w:eastAsia="ar-SA"/>
        </w:rPr>
      </w:pPr>
      <w:r w:rsidRPr="1D764729">
        <w:rPr>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Pr="1D764729">
        <w:rPr>
          <w:lang w:val="el-GR" w:eastAsia="ar-SA"/>
        </w:rPr>
        <w:fldChar w:fldCharType="begin"/>
      </w:r>
      <w:r w:rsidRPr="1D764729">
        <w:rPr>
          <w:lang w:val="el-GR" w:eastAsia="ar-SA"/>
        </w:rPr>
        <w:instrText xml:space="preserve"> REF _Ref74505980 \r \h </w:instrText>
      </w:r>
      <w:r w:rsidRPr="1D764729">
        <w:rPr>
          <w:lang w:val="el-GR" w:eastAsia="ar-SA"/>
        </w:rPr>
      </w:r>
      <w:r w:rsidRPr="1D764729">
        <w:rPr>
          <w:lang w:val="el-GR" w:eastAsia="ar-SA"/>
        </w:rPr>
        <w:fldChar w:fldCharType="separate"/>
      </w:r>
      <w:r w:rsidR="0032466D">
        <w:rPr>
          <w:lang w:val="el-GR" w:eastAsia="ar-SA"/>
        </w:rPr>
        <w:t>2.2.8</w:t>
      </w:r>
      <w:r w:rsidRPr="1D764729">
        <w:rPr>
          <w:lang w:val="el-GR" w:eastAsia="ar-SA"/>
        </w:rPr>
        <w:fldChar w:fldCharType="end"/>
      </w:r>
      <w:r w:rsidRPr="1D764729">
        <w:rPr>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1D764729">
        <w:rPr>
          <w:lang w:val="el-GR" w:eastAsia="ar-SA"/>
        </w:rPr>
        <w:fldChar w:fldCharType="begin"/>
      </w:r>
      <w:r w:rsidRPr="1D764729">
        <w:rPr>
          <w:lang w:val="el-GR" w:eastAsia="ar-SA"/>
        </w:rPr>
        <w:instrText xml:space="preserve"> REF _Ref74505997 \r \h </w:instrText>
      </w:r>
      <w:r w:rsidRPr="1D764729">
        <w:rPr>
          <w:lang w:val="el-GR" w:eastAsia="ar-SA"/>
        </w:rPr>
      </w:r>
      <w:r w:rsidRPr="1D764729">
        <w:rPr>
          <w:lang w:val="el-GR" w:eastAsia="ar-SA"/>
        </w:rPr>
        <w:fldChar w:fldCharType="separate"/>
      </w:r>
      <w:r w:rsidR="0032466D">
        <w:rPr>
          <w:lang w:val="el-GR" w:eastAsia="ar-SA"/>
        </w:rPr>
        <w:t>0</w:t>
      </w:r>
      <w:r w:rsidRPr="1D764729">
        <w:rPr>
          <w:lang w:val="el-GR" w:eastAsia="ar-SA"/>
        </w:rPr>
        <w:fldChar w:fldCharType="end"/>
      </w:r>
      <w:r w:rsidRPr="1D764729">
        <w:rPr>
          <w:lang w:val="el-GR" w:eastAsia="ar-SA"/>
        </w:rPr>
        <w:t xml:space="preserve"> και </w:t>
      </w:r>
      <w:r w:rsidRPr="1D764729">
        <w:rPr>
          <w:lang w:val="el-GR" w:eastAsia="ar-SA"/>
        </w:rPr>
        <w:fldChar w:fldCharType="begin"/>
      </w:r>
      <w:r w:rsidRPr="1D764729">
        <w:rPr>
          <w:lang w:val="el-GR" w:eastAsia="ar-SA"/>
        </w:rPr>
        <w:instrText xml:space="preserve"> REF _Ref40957856 \r \h </w:instrText>
      </w:r>
      <w:r w:rsidRPr="1D764729">
        <w:rPr>
          <w:lang w:val="el-GR" w:eastAsia="ar-SA"/>
        </w:rPr>
      </w:r>
      <w:r w:rsidRPr="1D764729">
        <w:rPr>
          <w:lang w:val="el-GR" w:eastAsia="ar-SA"/>
        </w:rPr>
        <w:fldChar w:fldCharType="separate"/>
      </w:r>
      <w:r w:rsidR="0032466D">
        <w:rPr>
          <w:lang w:val="el-GR" w:eastAsia="ar-SA"/>
        </w:rPr>
        <w:t>0</w:t>
      </w:r>
      <w:r w:rsidRPr="1D764729">
        <w:rPr>
          <w:lang w:val="el-GR" w:eastAsia="ar-SA"/>
        </w:rPr>
        <w:fldChar w:fldCharType="end"/>
      </w:r>
      <w:r w:rsidRPr="1D764729">
        <w:rPr>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2466D">
        <w:rPr>
          <w:lang w:val="el-GR" w:eastAsia="ar-SA"/>
        </w:rPr>
        <w:t>2.2.3</w:t>
      </w:r>
      <w:r>
        <w:rPr>
          <w:lang w:val="el-GR" w:eastAsia="ar-SA"/>
        </w:rPr>
        <w:fldChar w:fldCharType="end"/>
      </w:r>
      <w:r w:rsidRPr="1D764729">
        <w:rPr>
          <w:lang w:val="el-GR" w:eastAsia="ar-SA"/>
        </w:rPr>
        <w:t xml:space="preserve"> της παρούσας και ότι πληρούν τα σχετικά κριτήρια επιλογής κατά περίπτωση (παράγραφοι </w:t>
      </w:r>
      <w:r w:rsidRPr="1D764729">
        <w:rPr>
          <w:lang w:val="el-GR" w:eastAsia="ar-SA"/>
        </w:rPr>
        <w:fldChar w:fldCharType="begin"/>
      </w:r>
      <w:r w:rsidRPr="1D764729">
        <w:rPr>
          <w:lang w:val="el-GR" w:eastAsia="ar-SA"/>
        </w:rPr>
        <w:instrText xml:space="preserve"> REF _Ref496541309 \r \h </w:instrText>
      </w:r>
      <w:r w:rsidRPr="1D764729">
        <w:rPr>
          <w:lang w:val="el-GR" w:eastAsia="ar-SA"/>
        </w:rPr>
      </w:r>
      <w:r w:rsidRPr="1D764729">
        <w:rPr>
          <w:lang w:val="el-GR" w:eastAsia="ar-SA"/>
        </w:rPr>
        <w:fldChar w:fldCharType="separate"/>
      </w:r>
      <w:r w:rsidR="0032466D">
        <w:rPr>
          <w:lang w:val="el-GR" w:eastAsia="ar-SA"/>
        </w:rPr>
        <w:t>2.2.5</w:t>
      </w:r>
      <w:r w:rsidRPr="1D764729">
        <w:rPr>
          <w:lang w:val="el-GR" w:eastAsia="ar-SA"/>
        </w:rPr>
        <w:fldChar w:fldCharType="end"/>
      </w:r>
      <w:r w:rsidR="0040544C">
        <w:rPr>
          <w:lang w:val="el-GR" w:eastAsia="ar-SA"/>
        </w:rPr>
        <w:t xml:space="preserve">, </w:t>
      </w:r>
      <w:r w:rsidRPr="1D764729">
        <w:rPr>
          <w:lang w:val="el-GR" w:eastAsia="ar-SA"/>
        </w:rPr>
        <w:fldChar w:fldCharType="begin"/>
      </w:r>
      <w:r w:rsidRPr="1D764729">
        <w:rPr>
          <w:lang w:val="el-GR" w:eastAsia="ar-SA"/>
        </w:rPr>
        <w:instrText xml:space="preserve"> REF _Ref496541329 \r \h </w:instrText>
      </w:r>
      <w:r w:rsidRPr="1D764729">
        <w:rPr>
          <w:lang w:val="el-GR" w:eastAsia="ar-SA"/>
        </w:rPr>
      </w:r>
      <w:r w:rsidRPr="1D764729">
        <w:rPr>
          <w:lang w:val="el-GR" w:eastAsia="ar-SA"/>
        </w:rPr>
        <w:fldChar w:fldCharType="separate"/>
      </w:r>
      <w:r w:rsidR="0032466D">
        <w:rPr>
          <w:lang w:val="el-GR" w:eastAsia="ar-SA"/>
        </w:rPr>
        <w:t>2.2.6</w:t>
      </w:r>
      <w:r w:rsidRPr="1D764729">
        <w:rPr>
          <w:lang w:val="el-GR" w:eastAsia="ar-SA"/>
        </w:rPr>
        <w:fldChar w:fldCharType="end"/>
      </w:r>
      <w:r w:rsidR="0040544C">
        <w:rPr>
          <w:lang w:val="el-GR" w:eastAsia="ar-SA"/>
        </w:rPr>
        <w:t xml:space="preserve"> </w:t>
      </w:r>
      <w:r w:rsidRPr="1D764729">
        <w:rPr>
          <w:lang w:val="el-GR" w:eastAsia="ar-SA"/>
        </w:rPr>
        <w:t>και 2.2.</w:t>
      </w:r>
      <w:r w:rsidR="0040544C">
        <w:rPr>
          <w:lang w:val="el-GR" w:eastAsia="ar-SA"/>
        </w:rPr>
        <w:t>7</w:t>
      </w:r>
      <w:r w:rsidRPr="1D764729">
        <w:rPr>
          <w:lang w:val="el-GR" w:eastAsia="ar-SA"/>
        </w:rPr>
        <w:t>).</w:t>
      </w:r>
    </w:p>
    <w:p w14:paraId="36BBB508" w14:textId="5EE088BD" w:rsidR="00E72FB5" w:rsidRPr="0049623E" w:rsidRDefault="00E72FB5" w:rsidP="1D764729">
      <w:pPr>
        <w:rPr>
          <w:lang w:val="el-GR" w:eastAsia="ar-SA"/>
        </w:rPr>
      </w:pPr>
      <w:r w:rsidRPr="1D764729">
        <w:rPr>
          <w:lang w:val="el-GR" w:eastAsia="ar-SA"/>
        </w:rPr>
        <w:t xml:space="preserve">Στην περίπτωση που </w:t>
      </w:r>
      <w:r w:rsidRPr="1D764729">
        <w:rPr>
          <w:lang w:val="en-US" w:eastAsia="ar-SA"/>
        </w:rPr>
        <w:t>o</w:t>
      </w:r>
      <w:r w:rsidRPr="1D764729">
        <w:rPr>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1D764729">
        <w:rPr>
          <w:lang w:val="el-GR" w:eastAsia="ar-SA"/>
        </w:rPr>
        <w:fldChar w:fldCharType="begin"/>
      </w:r>
      <w:r w:rsidRPr="1D764729">
        <w:rPr>
          <w:lang w:val="el-GR" w:eastAsia="ar-SA"/>
        </w:rPr>
        <w:instrText xml:space="preserve"> REF _Ref74505997 \r \h </w:instrText>
      </w:r>
      <w:r w:rsidRPr="1D764729">
        <w:rPr>
          <w:lang w:val="el-GR" w:eastAsia="ar-SA"/>
        </w:rPr>
      </w:r>
      <w:r w:rsidRPr="1D764729">
        <w:rPr>
          <w:lang w:val="el-GR" w:eastAsia="ar-SA"/>
        </w:rPr>
        <w:fldChar w:fldCharType="separate"/>
      </w:r>
      <w:r w:rsidR="0032466D">
        <w:rPr>
          <w:lang w:val="el-GR" w:eastAsia="ar-SA"/>
        </w:rPr>
        <w:t>0</w:t>
      </w:r>
      <w:r w:rsidRPr="1D764729">
        <w:rPr>
          <w:lang w:val="el-GR" w:eastAsia="ar-SA"/>
        </w:rPr>
        <w:fldChar w:fldCharType="end"/>
      </w:r>
      <w:r w:rsidRPr="1D764729">
        <w:rPr>
          <w:lang w:val="el-GR" w:eastAsia="ar-SA"/>
        </w:rPr>
        <w:t xml:space="preserve"> και </w:t>
      </w:r>
      <w:r w:rsidRPr="1D764729">
        <w:rPr>
          <w:lang w:val="el-GR" w:eastAsia="ar-SA"/>
        </w:rPr>
        <w:fldChar w:fldCharType="begin"/>
      </w:r>
      <w:r w:rsidRPr="1D764729">
        <w:rPr>
          <w:lang w:val="el-GR" w:eastAsia="ar-SA"/>
        </w:rPr>
        <w:instrText xml:space="preserve"> REF _Ref40957856 \r \h </w:instrText>
      </w:r>
      <w:r w:rsidRPr="1D764729">
        <w:rPr>
          <w:lang w:val="el-GR" w:eastAsia="ar-SA"/>
        </w:rPr>
      </w:r>
      <w:r w:rsidRPr="1D764729">
        <w:rPr>
          <w:lang w:val="el-GR" w:eastAsia="ar-SA"/>
        </w:rPr>
        <w:fldChar w:fldCharType="separate"/>
      </w:r>
      <w:r w:rsidR="0032466D">
        <w:rPr>
          <w:lang w:val="el-GR" w:eastAsia="ar-SA"/>
        </w:rPr>
        <w:t>0</w:t>
      </w:r>
      <w:r w:rsidRPr="1D764729">
        <w:rPr>
          <w:lang w:val="el-GR" w:eastAsia="ar-SA"/>
        </w:rPr>
        <w:fldChar w:fldCharType="end"/>
      </w:r>
      <w:r w:rsidRPr="1D764729">
        <w:rPr>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2466D">
        <w:rPr>
          <w:lang w:val="el-GR" w:eastAsia="ar-SA"/>
        </w:rPr>
        <w:t>2.2.3</w:t>
      </w:r>
      <w:r>
        <w:rPr>
          <w:lang w:val="el-GR" w:eastAsia="ar-SA"/>
        </w:rPr>
        <w:fldChar w:fldCharType="end"/>
      </w:r>
      <w:r w:rsidRPr="1D764729">
        <w:rPr>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2" w:name="_Ref74505997"/>
      <w:bookmarkStart w:id="153" w:name="_Toc97194287"/>
      <w:bookmarkStart w:id="154" w:name="_Toc158293659"/>
      <w:r w:rsidRPr="00723994">
        <w:rPr>
          <w:lang w:val="el-GR"/>
        </w:rPr>
        <w:t>Προκαταρκτική απόδειξη κατά την υποβολή προσφορών</w:t>
      </w:r>
      <w:bookmarkEnd w:id="152"/>
      <w:bookmarkEnd w:id="153"/>
      <w:bookmarkEnd w:id="154"/>
      <w:r w:rsidRPr="00723994">
        <w:rPr>
          <w:lang w:val="el-GR"/>
        </w:rPr>
        <w:t xml:space="preserve"> </w:t>
      </w:r>
    </w:p>
    <w:p w14:paraId="31F00A1A" w14:textId="480DF31A"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2466D">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32466D">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2466D">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2466D">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2466D">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32466D"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32466D"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lastRenderedPageBreak/>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761126D" w:rsidR="00F64037" w:rsidRPr="007A6693" w:rsidRDefault="00F64037" w:rsidP="00F64037">
      <w:pPr>
        <w:rPr>
          <w:lang w:val="el-GR" w:eastAsia="ar-SA"/>
        </w:rPr>
      </w:pPr>
      <w:r w:rsidRPr="1D764729">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1D76472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r w:rsidR="00E14FF7" w:rsidRPr="1D764729">
          <w:rPr>
            <w:rStyle w:val="-"/>
          </w:rPr>
          <w:t>http</w:t>
        </w:r>
        <w:r w:rsidR="00E14FF7" w:rsidRPr="1D764729">
          <w:rPr>
            <w:rStyle w:val="-"/>
            <w:lang w:val="el-GR"/>
          </w:rPr>
          <w:t>://</w:t>
        </w:r>
        <w:r w:rsidR="00E14FF7" w:rsidRPr="1D764729">
          <w:rPr>
            <w:rStyle w:val="-"/>
          </w:rPr>
          <w:t>www</w:t>
        </w:r>
        <w:r w:rsidR="00E14FF7" w:rsidRPr="1D764729">
          <w:rPr>
            <w:rStyle w:val="-"/>
            <w:lang w:val="el-GR"/>
          </w:rPr>
          <w:t>.</w:t>
        </w:r>
        <w:r w:rsidR="00E14FF7" w:rsidRPr="1D764729">
          <w:rPr>
            <w:rStyle w:val="-"/>
          </w:rPr>
          <w:t>eaadhsy</w:t>
        </w:r>
        <w:r w:rsidR="00E14FF7" w:rsidRPr="1D764729">
          <w:rPr>
            <w:rStyle w:val="-"/>
            <w:lang w:val="el-GR"/>
          </w:rPr>
          <w:t>.</w:t>
        </w:r>
        <w:r w:rsidR="00E14FF7" w:rsidRPr="1D764729">
          <w:rPr>
            <w:rStyle w:val="-"/>
          </w:rPr>
          <w:t>gr</w:t>
        </w:r>
        <w:r w:rsidR="00E14FF7" w:rsidRPr="1D764729">
          <w:rPr>
            <w:rStyle w:val="-"/>
            <w:lang w:val="el-GR"/>
          </w:rPr>
          <w:t>/</w:t>
        </w:r>
      </w:hyperlink>
      <w:hyperlink r:id="rId25" w:history="1">
        <w:r w:rsidR="00E14FF7" w:rsidRPr="1D764729">
          <w:rPr>
            <w:rStyle w:val="-"/>
          </w:rPr>
          <w:t>http</w:t>
        </w:r>
        <w:r w:rsidR="00E14FF7" w:rsidRPr="1D764729">
          <w:rPr>
            <w:rStyle w:val="-"/>
            <w:lang w:val="el-GR"/>
          </w:rPr>
          <w:t>://</w:t>
        </w:r>
        <w:r w:rsidR="00E14FF7" w:rsidRPr="1D764729">
          <w:rPr>
            <w:rStyle w:val="-"/>
          </w:rPr>
          <w:t>www</w:t>
        </w:r>
        <w:r w:rsidR="00E14FF7" w:rsidRPr="1D764729">
          <w:rPr>
            <w:rStyle w:val="-"/>
            <w:lang w:val="el-GR"/>
          </w:rPr>
          <w:t>.</w:t>
        </w:r>
        <w:r w:rsidR="00E14FF7" w:rsidRPr="1D764729">
          <w:rPr>
            <w:rStyle w:val="-"/>
          </w:rPr>
          <w:t>hsppa</w:t>
        </w:r>
        <w:r w:rsidR="00E14FF7" w:rsidRPr="1D764729">
          <w:rPr>
            <w:rStyle w:val="-"/>
            <w:lang w:val="el-GR"/>
          </w:rPr>
          <w:t>.</w:t>
        </w:r>
        <w:r w:rsidR="00E14FF7" w:rsidRPr="1D764729">
          <w:rPr>
            <w:rStyle w:val="-"/>
          </w:rPr>
          <w:t>gr</w:t>
        </w:r>
        <w:r w:rsidR="00E14FF7" w:rsidRPr="1D764729">
          <w:rPr>
            <w:rStyle w:val="-"/>
            <w:lang w:val="el-GR"/>
          </w:rPr>
          <w:t>/</w:t>
        </w:r>
      </w:hyperlink>
      <w:r w:rsidR="1CBE9289" w:rsidRPr="1D764729">
        <w:rPr>
          <w:lang w:val="el-GR" w:eastAsia="ar-SA"/>
        </w:rPr>
        <w:t>.</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5" w:name="_Toc74566838"/>
      <w:bookmarkStart w:id="156" w:name="_Toc74566839"/>
      <w:bookmarkStart w:id="157" w:name="_Toc74566840"/>
      <w:bookmarkStart w:id="158" w:name="_Toc74566841"/>
      <w:bookmarkStart w:id="159" w:name="_Toc74566842"/>
      <w:bookmarkStart w:id="160" w:name="_Toc74566843"/>
      <w:bookmarkStart w:id="161" w:name="_Toc74566844"/>
      <w:bookmarkStart w:id="162" w:name="_Toc74566845"/>
      <w:bookmarkStart w:id="163" w:name="_Toc74566846"/>
      <w:bookmarkStart w:id="164" w:name="_Toc74566847"/>
      <w:bookmarkStart w:id="165" w:name="_Toc74566848"/>
      <w:bookmarkStart w:id="166" w:name="_Toc74566849"/>
      <w:bookmarkStart w:id="167" w:name="_Hlk35420523"/>
      <w:bookmarkStart w:id="168" w:name="_Ref40957856"/>
      <w:bookmarkStart w:id="169" w:name="_Toc97194288"/>
      <w:bookmarkStart w:id="170" w:name="_Toc158293660"/>
      <w:bookmarkEnd w:id="155"/>
      <w:bookmarkEnd w:id="156"/>
      <w:bookmarkEnd w:id="157"/>
      <w:bookmarkEnd w:id="158"/>
      <w:bookmarkEnd w:id="159"/>
      <w:bookmarkEnd w:id="160"/>
      <w:bookmarkEnd w:id="161"/>
      <w:bookmarkEnd w:id="162"/>
      <w:bookmarkEnd w:id="163"/>
      <w:bookmarkEnd w:id="164"/>
      <w:bookmarkEnd w:id="165"/>
      <w:bookmarkEnd w:id="166"/>
      <w:r w:rsidRPr="009E58E5">
        <w:rPr>
          <w:lang w:val="el-GR"/>
        </w:rPr>
        <w:lastRenderedPageBreak/>
        <w:t xml:space="preserve">Αποδεικτικά μέσα </w:t>
      </w:r>
      <w:r w:rsidRPr="007E1EEB">
        <w:rPr>
          <w:vertAlign w:val="superscript"/>
        </w:rPr>
        <w:footnoteReference w:id="3"/>
      </w:r>
      <w:bookmarkEnd w:id="167"/>
      <w:r w:rsidRPr="009E58E5">
        <w:rPr>
          <w:lang w:val="el-GR"/>
        </w:rPr>
        <w:t>- Δικαιολογητικά προσωρινού αναδόχου</w:t>
      </w:r>
      <w:bookmarkEnd w:id="168"/>
      <w:bookmarkEnd w:id="169"/>
      <w:bookmarkEnd w:id="170"/>
    </w:p>
    <w:p w14:paraId="25E723E4" w14:textId="17833FF9" w:rsidR="008338F0" w:rsidRDefault="003355E7" w:rsidP="1D764729">
      <w:pPr>
        <w:rPr>
          <w:lang w:val="el-GR"/>
        </w:rPr>
      </w:pPr>
      <w:r w:rsidRPr="00603221">
        <w:rPr>
          <w:b/>
          <w:bCs/>
          <w:lang w:val="el-GR"/>
        </w:rPr>
        <w:t>Α</w:t>
      </w:r>
      <w:r w:rsidRPr="1D764729">
        <w:rPr>
          <w:lang w:val="el-GR"/>
        </w:rPr>
        <w:t xml:space="preserve">. </w:t>
      </w:r>
      <w:r w:rsidR="00B9111A" w:rsidRPr="1D764729">
        <w:rPr>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1D764729">
        <w:rPr>
          <w:lang w:val="el-GR"/>
        </w:rPr>
        <w:fldChar w:fldCharType="begin"/>
      </w:r>
      <w:r w:rsidR="00B9111A" w:rsidRPr="1D764729">
        <w:rPr>
          <w:lang w:val="el-GR"/>
        </w:rPr>
        <w:instrText xml:space="preserve"> REF _Ref67613215 \r \h </w:instrText>
      </w:r>
      <w:r w:rsidR="00B9111A" w:rsidRPr="1D764729">
        <w:rPr>
          <w:lang w:val="el-GR"/>
        </w:rPr>
      </w:r>
      <w:r w:rsidR="00B9111A" w:rsidRPr="1D764729">
        <w:rPr>
          <w:lang w:val="el-GR"/>
        </w:rPr>
        <w:fldChar w:fldCharType="separate"/>
      </w:r>
      <w:r w:rsidR="0032466D">
        <w:rPr>
          <w:lang w:val="el-GR"/>
        </w:rPr>
        <w:t>3.2</w:t>
      </w:r>
      <w:r w:rsidR="00B9111A" w:rsidRPr="1D764729">
        <w:rPr>
          <w:lang w:val="el-GR"/>
        </w:rPr>
        <w:fldChar w:fldCharType="end"/>
      </w:r>
      <w:r w:rsidR="00B9111A" w:rsidRPr="1D764729">
        <w:rPr>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5E72A4A"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32466D">
        <w:rPr>
          <w:bCs/>
          <w:lang w:val="el-GR"/>
        </w:rPr>
        <w:t>3.2</w:t>
      </w:r>
      <w:r>
        <w:rPr>
          <w:bCs/>
          <w:lang w:val="el-GR"/>
        </w:rPr>
        <w:fldChar w:fldCharType="end"/>
      </w:r>
      <w:r w:rsidRPr="00B76605">
        <w:rPr>
          <w:bCs/>
          <w:lang w:val="el-GR"/>
        </w:rPr>
        <w:t xml:space="preserve"> της παρούσας.</w:t>
      </w:r>
    </w:p>
    <w:p w14:paraId="014AEB59" w14:textId="2582AF76" w:rsidR="00B9111A" w:rsidRPr="00BB06B6" w:rsidRDefault="637F0FD5" w:rsidP="00B9111A">
      <w:pPr>
        <w:rPr>
          <w:b/>
          <w:bCs/>
          <w:lang w:val="el-GR"/>
        </w:rPr>
      </w:pPr>
      <w:r w:rsidRPr="1D764729">
        <w:rPr>
          <w:lang w:val="el-GR"/>
        </w:rPr>
        <w:t>Τ</w:t>
      </w:r>
      <w:r w:rsidR="00B9111A" w:rsidRPr="1D764729">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2058000"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32466D">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43644C52" w:rsidR="00C27CEC" w:rsidRDefault="00C27CEC" w:rsidP="00C27CEC">
      <w:pPr>
        <w:rPr>
          <w:color w:val="000000"/>
          <w:lang w:val="el-GR"/>
        </w:rPr>
      </w:pPr>
      <w:r>
        <w:rPr>
          <w:color w:val="000000"/>
          <w:lang w:val="el-GR"/>
        </w:rPr>
        <w:t>Αν το αρμόδιο για την έκδοση των ανωτέρω κράτος</w:t>
      </w:r>
      <w:r w:rsidR="762EA0DF">
        <w:rPr>
          <w:color w:val="000000"/>
          <w:lang w:val="el-GR"/>
        </w:rPr>
        <w:t xml:space="preserve"> </w:t>
      </w:r>
      <w:r>
        <w:rPr>
          <w:color w:val="000000"/>
          <w:lang w:val="el-GR"/>
        </w:rPr>
        <w:t>-</w:t>
      </w:r>
      <w:r w:rsidR="087C69FF">
        <w:rPr>
          <w:color w:val="000000"/>
          <w:lang w:val="el-GR"/>
        </w:rPr>
        <w:t xml:space="preserve"> </w:t>
      </w:r>
      <w:r>
        <w:rPr>
          <w:color w:val="000000"/>
          <w:lang w:val="el-GR"/>
        </w:rPr>
        <w:t xml:space="preserve">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2466D">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2466D">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83D5632"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32466D">
        <w:rPr>
          <w:b/>
          <w:bCs/>
          <w:lang w:val="el-GR"/>
        </w:rPr>
        <w:t>2.2.3.1</w:t>
      </w:r>
      <w:r w:rsidRPr="00821852">
        <w:rPr>
          <w:b/>
          <w:bCs/>
          <w:lang w:val="el-GR"/>
        </w:rPr>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Pr>
          <w:lang w:val="el-GR"/>
        </w:rPr>
        <w:lastRenderedPageBreak/>
        <w:t>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304CFFDD"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32466D">
        <w:rPr>
          <w:lang w:val="el-GR"/>
        </w:rPr>
        <w:t>2.2.3.1</w:t>
      </w:r>
      <w:r w:rsidRPr="00821852">
        <w:rPr>
          <w:lang w:val="el-GR"/>
        </w:rPr>
        <w:fldChar w:fldCharType="end"/>
      </w:r>
      <w:r w:rsidRPr="00C27CEC">
        <w:rPr>
          <w:color w:val="000000"/>
          <w:lang w:val="el-GR"/>
        </w:rPr>
        <w:t>,</w:t>
      </w:r>
    </w:p>
    <w:p w14:paraId="0FE55007" w14:textId="542C2235"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32466D">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r w:rsidR="2E6CEFAD" w:rsidRPr="005609B2">
        <w:rPr>
          <w:color w:val="000000"/>
          <w:lang w:val="el-GR"/>
        </w:rPr>
        <w:t>.</w:t>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1501B30B"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32466D">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5FBF7455" w:rsidR="00C27CEC" w:rsidRPr="008D3BBE"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32466D">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1A27708"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32466D">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5ADD606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32466D">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7224E5B8" w:rsidR="00614898" w:rsidRPr="005609B2" w:rsidRDefault="00614898" w:rsidP="00614898">
      <w:pPr>
        <w:rPr>
          <w:color w:val="000000"/>
          <w:lang w:val="el-GR"/>
        </w:rPr>
      </w:pPr>
      <w:r w:rsidRPr="1D764729">
        <w:rPr>
          <w:b/>
          <w:bCs/>
          <w:color w:val="000000"/>
          <w:lang w:val="el-GR"/>
        </w:rPr>
        <w:lastRenderedPageBreak/>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2466D">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17667A0" w:rsidRPr="005609B2">
        <w:rPr>
          <w:color w:val="000000"/>
          <w:lang w:val="el-GR"/>
        </w:rPr>
        <w:t>.</w:t>
      </w:r>
    </w:p>
    <w:p w14:paraId="474676C6" w14:textId="359B52A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32466D">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5D1498EA" w:rsidR="00A61AA7" w:rsidRPr="00603221" w:rsidRDefault="003355E7" w:rsidP="1D764729">
      <w:pPr>
        <w:rPr>
          <w:b/>
          <w:bCs/>
          <w:lang w:val="el-GR"/>
        </w:rPr>
      </w:pPr>
      <w:r w:rsidRPr="00603221">
        <w:rPr>
          <w:b/>
          <w:bCs/>
          <w:lang w:val="en-US"/>
        </w:rPr>
        <w:t>B</w:t>
      </w:r>
      <w:r w:rsidRPr="00603221">
        <w:rPr>
          <w:b/>
          <w:bCs/>
          <w:lang w:val="el-GR"/>
        </w:rPr>
        <w:t>. 2.</w:t>
      </w:r>
      <w:r w:rsidRPr="1D764729">
        <w:rPr>
          <w:b/>
          <w:bCs/>
          <w:lang w:val="el-GR"/>
        </w:rPr>
        <w:t xml:space="preserve"> Για την απόδειξη της απαίτησης της παραγράφου </w:t>
      </w:r>
      <w:r w:rsidR="007E61C0" w:rsidRPr="1D764729">
        <w:rPr>
          <w:b/>
          <w:bCs/>
          <w:lang w:val="el-GR"/>
        </w:rPr>
        <w:fldChar w:fldCharType="begin"/>
      </w:r>
      <w:r w:rsidR="007E61C0" w:rsidRPr="1D764729">
        <w:rPr>
          <w:b/>
          <w:bCs/>
          <w:lang w:val="el-GR"/>
        </w:rPr>
        <w:instrText xml:space="preserve"> REF _Ref74510337 \r \h </w:instrText>
      </w:r>
      <w:r w:rsidR="007E61C0" w:rsidRPr="1D764729">
        <w:rPr>
          <w:b/>
          <w:bCs/>
          <w:lang w:val="el-GR"/>
        </w:rPr>
      </w:r>
      <w:r w:rsidR="007E61C0" w:rsidRPr="1D764729">
        <w:rPr>
          <w:b/>
          <w:bCs/>
          <w:lang w:val="el-GR"/>
        </w:rPr>
        <w:fldChar w:fldCharType="separate"/>
      </w:r>
      <w:r w:rsidR="0032466D">
        <w:rPr>
          <w:b/>
          <w:bCs/>
          <w:lang w:val="el-GR"/>
        </w:rPr>
        <w:t>2.2.4</w:t>
      </w:r>
      <w:r w:rsidR="007E61C0" w:rsidRPr="1D764729">
        <w:rPr>
          <w:b/>
          <w:bCs/>
          <w:lang w:val="el-GR"/>
        </w:rPr>
        <w:fldChar w:fldCharType="end"/>
      </w:r>
      <w:r w:rsidR="007E61C0" w:rsidRPr="1D764729">
        <w:rPr>
          <w:b/>
          <w:bCs/>
          <w:lang w:val="el-GR"/>
        </w:rPr>
        <w:t xml:space="preserve"> </w:t>
      </w:r>
      <w:r w:rsidRPr="1D764729">
        <w:rPr>
          <w:b/>
          <w:bCs/>
          <w:lang w:val="el-GR"/>
        </w:rPr>
        <w:t xml:space="preserve">(απόδειξη καταλληλόλητας για την άσκηση επαγγελματικής δραστηριότητας) </w:t>
      </w:r>
      <w:bookmarkStart w:id="172" w:name="_Hlk67663604"/>
      <w:r w:rsidR="00A61AA7" w:rsidRPr="1D764729">
        <w:rPr>
          <w:b/>
          <w:bCs/>
          <w:lang w:val="el-GR"/>
        </w:rPr>
        <w:t xml:space="preserve">οι οικονομικοί φορείς </w:t>
      </w:r>
      <w:bookmarkEnd w:id="172"/>
      <w:r w:rsidR="00A61AA7" w:rsidRPr="1D764729">
        <w:rPr>
          <w:b/>
          <w:bCs/>
          <w:lang w:val="el-GR"/>
        </w:rPr>
        <w:t>προσκομίζουν τα αναφερόμενα στον κατωτέρω πίνακα:</w:t>
      </w:r>
    </w:p>
    <w:p w14:paraId="61686EB1" w14:textId="387014D1"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20A8A" w14:paraId="1B0915C6" w14:textId="77777777" w:rsidTr="1D764729">
        <w:trPr>
          <w:trHeight w:val="711"/>
        </w:trPr>
        <w:tc>
          <w:tcPr>
            <w:tcW w:w="675" w:type="dxa"/>
            <w:shd w:val="clear" w:color="auto" w:fill="D9D9D9" w:themeFill="background1" w:themeFillShade="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hemeFill="background1" w:themeFillShade="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B20A8A" w14:paraId="7B6D8413" w14:textId="77777777" w:rsidTr="1D764729">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09AE6871" w:rsidR="00872F65" w:rsidRPr="00872F65" w:rsidRDefault="4F739832" w:rsidP="00872F65">
            <w:pPr>
              <w:autoSpaceDE w:val="0"/>
              <w:autoSpaceDN w:val="0"/>
              <w:adjustRightInd w:val="0"/>
              <w:spacing w:after="0"/>
              <w:rPr>
                <w:lang w:val="el-GR"/>
              </w:rPr>
            </w:pPr>
            <w:r w:rsidRPr="1D764729">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w:t>
            </w:r>
            <w:r w:rsidR="2A54E920" w:rsidRPr="1D764729">
              <w:rPr>
                <w:lang w:val="el-GR"/>
              </w:rPr>
              <w:t xml:space="preserve"> -</w:t>
            </w:r>
            <w:r w:rsidRPr="1D764729">
              <w:rPr>
                <w:lang w:val="el-GR"/>
              </w:rPr>
              <w:t xml:space="preserve">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3"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3"/>
    <w:p w14:paraId="36F608EF" w14:textId="77777777" w:rsidR="00270326" w:rsidRPr="00603221" w:rsidRDefault="00270326">
      <w:pPr>
        <w:rPr>
          <w:lang w:val="el-GR"/>
        </w:rPr>
      </w:pPr>
    </w:p>
    <w:p w14:paraId="17C17E23" w14:textId="49C30FDB" w:rsidR="00270326" w:rsidRPr="00603221" w:rsidRDefault="003355E7" w:rsidP="1D764729">
      <w:pPr>
        <w:rPr>
          <w:b/>
          <w:bCs/>
          <w:lang w:val="el-GR"/>
        </w:rPr>
      </w:pPr>
      <w:r w:rsidRPr="00603221">
        <w:rPr>
          <w:b/>
          <w:bCs/>
          <w:lang w:val="el-GR"/>
        </w:rPr>
        <w:t>Β.3.</w:t>
      </w:r>
      <w:r w:rsidRPr="1D764729">
        <w:rPr>
          <w:b/>
          <w:bCs/>
          <w:lang w:val="el-GR"/>
        </w:rPr>
        <w:t xml:space="preserve"> Για την απόδειξη της οικονομικής και χρηματοοικονομικής επάρκειας της παραγράφου </w:t>
      </w:r>
      <w:r w:rsidR="00B622FA" w:rsidRPr="1D764729">
        <w:rPr>
          <w:b/>
          <w:bCs/>
          <w:lang w:val="el-GR"/>
        </w:rPr>
        <w:fldChar w:fldCharType="begin"/>
      </w:r>
      <w:r w:rsidR="00B622FA" w:rsidRPr="1D764729">
        <w:rPr>
          <w:b/>
          <w:bCs/>
          <w:lang w:val="el-GR"/>
        </w:rPr>
        <w:instrText xml:space="preserve"> REF _Ref496541508 \r \h  \* MERGEFORMAT </w:instrText>
      </w:r>
      <w:r w:rsidR="00B622FA" w:rsidRPr="1D764729">
        <w:rPr>
          <w:b/>
          <w:bCs/>
          <w:lang w:val="el-GR"/>
        </w:rPr>
      </w:r>
      <w:r w:rsidR="00B622FA" w:rsidRPr="1D764729">
        <w:rPr>
          <w:b/>
          <w:bCs/>
          <w:lang w:val="el-GR"/>
        </w:rPr>
        <w:fldChar w:fldCharType="separate"/>
      </w:r>
      <w:r w:rsidR="0032466D">
        <w:rPr>
          <w:b/>
          <w:bCs/>
          <w:lang w:val="el-GR"/>
        </w:rPr>
        <w:t>2.2.5</w:t>
      </w:r>
      <w:r w:rsidR="00B622FA" w:rsidRPr="1D764729">
        <w:rPr>
          <w:b/>
          <w:bCs/>
          <w:lang w:val="el-GR"/>
        </w:rPr>
        <w:fldChar w:fldCharType="end"/>
      </w:r>
      <w:r w:rsidRPr="1D764729">
        <w:rPr>
          <w:b/>
          <w:bCs/>
          <w:lang w:val="el-GR"/>
        </w:rPr>
        <w:t xml:space="preserve"> </w:t>
      </w:r>
      <w:bookmarkStart w:id="174" w:name="_Hlk67663592"/>
      <w:r w:rsidRPr="1D764729">
        <w:rPr>
          <w:b/>
          <w:bCs/>
          <w:lang w:val="el-GR"/>
        </w:rPr>
        <w:t xml:space="preserve">οι οικονομικοί φορείς προσκομίζουν </w:t>
      </w:r>
      <w:r w:rsidR="003822A5" w:rsidRPr="1D764729">
        <w:rPr>
          <w:b/>
          <w:bCs/>
          <w:lang w:val="el-GR"/>
        </w:rPr>
        <w:t>τα αναφερόμενα στον κατωτέρω πίνακα</w:t>
      </w:r>
      <w:r w:rsidR="00270326" w:rsidRPr="1D764729">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20A8A" w14:paraId="364D20BB" w14:textId="77777777" w:rsidTr="1D764729">
        <w:trPr>
          <w:trHeight w:val="711"/>
        </w:trPr>
        <w:tc>
          <w:tcPr>
            <w:tcW w:w="675" w:type="dxa"/>
            <w:shd w:val="clear" w:color="auto" w:fill="D9D9D9" w:themeFill="background1" w:themeFillShade="D9"/>
          </w:tcPr>
          <w:p w14:paraId="7510B8DD" w14:textId="77777777" w:rsidR="00D56132" w:rsidRPr="00603221" w:rsidRDefault="00C40FB9" w:rsidP="009C5EA6">
            <w:pPr>
              <w:rPr>
                <w:b/>
              </w:rPr>
            </w:pPr>
            <w:bookmarkStart w:id="175" w:name="_Hlk125029765"/>
            <w:bookmarkEnd w:id="174"/>
            <w:r w:rsidRPr="00603221">
              <w:rPr>
                <w:b/>
                <w:lang w:val="el-GR"/>
              </w:rPr>
              <w:t>2</w:t>
            </w:r>
            <w:r w:rsidR="00D56132" w:rsidRPr="00603221">
              <w:rPr>
                <w:b/>
              </w:rPr>
              <w:t>.</w:t>
            </w:r>
          </w:p>
        </w:tc>
        <w:tc>
          <w:tcPr>
            <w:tcW w:w="9180" w:type="dxa"/>
            <w:shd w:val="clear" w:color="auto" w:fill="D9D9D9" w:themeFill="background1" w:themeFillShade="D9"/>
          </w:tcPr>
          <w:p w14:paraId="4BFB7ED8" w14:textId="1CCB04FB" w:rsidR="00594441" w:rsidRPr="00594441" w:rsidRDefault="00594441" w:rsidP="00594441">
            <w:pPr>
              <w:rPr>
                <w:b/>
                <w:bCs/>
                <w:lang w:val="el-GR"/>
              </w:rPr>
            </w:pPr>
            <w:r w:rsidRPr="00594441">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w:t>
            </w:r>
            <w:r w:rsidR="00EC1003">
              <w:rPr>
                <w:b/>
                <w:bCs/>
                <w:lang w:val="el-GR"/>
              </w:rPr>
              <w:t>1</w:t>
            </w:r>
            <w:r w:rsidRPr="00594441">
              <w:rPr>
                <w:b/>
                <w:bCs/>
                <w:lang w:val="el-GR"/>
              </w:rPr>
              <w:t>-202</w:t>
            </w:r>
            <w:r w:rsidR="00EC1003">
              <w:rPr>
                <w:b/>
                <w:bCs/>
                <w:lang w:val="el-GR"/>
              </w:rPr>
              <w:t>2</w:t>
            </w:r>
            <w:r w:rsidRPr="00594441">
              <w:rPr>
                <w:b/>
                <w:bCs/>
                <w:lang w:val="el-GR"/>
              </w:rPr>
              <w:t>-202</w:t>
            </w:r>
            <w:r w:rsidR="00EC1003">
              <w:rPr>
                <w:b/>
                <w:bCs/>
                <w:lang w:val="el-GR"/>
              </w:rPr>
              <w:t>3</w:t>
            </w:r>
            <w:r w:rsidRPr="00594441">
              <w:rPr>
                <w:b/>
                <w:bCs/>
                <w:lang w:val="el-GR"/>
              </w:rPr>
              <w:t xml:space="preserve">) ή, τις οικονομικές χρήσεις κατά τις οποίες ο οικονομικός φορέας δραστηριοποιείται, αν είναι λιγότερες από τρεις, κατ’ ελάχιστον ίσο με το </w:t>
            </w:r>
            <w:r w:rsidR="00E02F21">
              <w:rPr>
                <w:b/>
                <w:bCs/>
                <w:lang w:val="el-GR"/>
              </w:rPr>
              <w:t xml:space="preserve">διακόσια </w:t>
            </w:r>
            <w:r w:rsidR="00E02F21" w:rsidRPr="00594441">
              <w:rPr>
                <w:b/>
                <w:bCs/>
                <w:lang w:val="el-GR"/>
              </w:rPr>
              <w:t xml:space="preserve"> </w:t>
            </w:r>
            <w:r w:rsidRPr="00594441">
              <w:rPr>
                <w:b/>
                <w:bCs/>
                <w:lang w:val="el-GR"/>
              </w:rPr>
              <w:t>τοις εκατό (</w:t>
            </w:r>
            <w:r w:rsidR="00E02F21">
              <w:rPr>
                <w:b/>
                <w:bCs/>
                <w:lang w:val="el-GR"/>
              </w:rPr>
              <w:t>20</w:t>
            </w:r>
            <w:r w:rsidR="00E02F21" w:rsidRPr="00594441">
              <w:rPr>
                <w:b/>
                <w:bCs/>
                <w:lang w:val="el-GR"/>
              </w:rPr>
              <w:t>0</w:t>
            </w:r>
            <w:r w:rsidRPr="00594441">
              <w:rPr>
                <w:b/>
                <w:bCs/>
                <w:lang w:val="el-GR"/>
              </w:rPr>
              <w:t xml:space="preserve">%) της εκτιμώμενης αξίας της υπό </w:t>
            </w:r>
            <w:r w:rsidRPr="00594441">
              <w:rPr>
                <w:b/>
                <w:bCs/>
                <w:lang w:val="el-GR"/>
              </w:rPr>
              <w:lastRenderedPageBreak/>
              <w:t xml:space="preserve">ανάθεση σύμβασης μη περιλαμβανομένου Φ.Π.Α., για την οποία υποβάλλει προσφορά. </w:t>
            </w:r>
          </w:p>
          <w:p w14:paraId="4DA461EA" w14:textId="1FC2A7CA" w:rsidR="00D56132" w:rsidRPr="00603221" w:rsidRDefault="00594441"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B20A8A" w14:paraId="1C9B40BC" w14:textId="77777777" w:rsidTr="1D764729">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4A1C6E4" w14:textId="0CB471C6" w:rsidR="00594441" w:rsidRPr="00EC68AB" w:rsidRDefault="73786B42" w:rsidP="1D764729">
            <w:pPr>
              <w:suppressAutoHyphens w:val="0"/>
              <w:spacing w:before="100" w:beforeAutospacing="1" w:after="100" w:afterAutospacing="1"/>
              <w:ind w:left="142"/>
              <w:rPr>
                <w:color w:val="26282A"/>
                <w:lang w:val="el-GR" w:eastAsia="en-GB"/>
              </w:rPr>
            </w:pPr>
            <w:r w:rsidRPr="1D764729">
              <w:rPr>
                <w:color w:val="26282A"/>
                <w:lang w:val="el-GR" w:eastAsia="en-GB"/>
              </w:rPr>
              <w:t>-</w:t>
            </w:r>
            <w:r w:rsidRPr="1D764729">
              <w:rPr>
                <w:color w:val="26282A"/>
                <w:lang w:eastAsia="en-GB"/>
              </w:rPr>
              <w:t> </w:t>
            </w:r>
            <w:r w:rsidRPr="1D764729">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1287EDDD" w:rsidRPr="1D764729">
              <w:rPr>
                <w:color w:val="26282A"/>
                <w:lang w:val="el-GR" w:eastAsia="en-GB"/>
              </w:rPr>
              <w:t>1</w:t>
            </w:r>
            <w:r w:rsidRPr="1D764729">
              <w:rPr>
                <w:color w:val="26282A"/>
                <w:lang w:val="el-GR" w:eastAsia="en-GB"/>
              </w:rPr>
              <w:t>,</w:t>
            </w:r>
            <w:r w:rsidR="7BC05573" w:rsidRPr="1D764729">
              <w:rPr>
                <w:color w:val="26282A"/>
                <w:lang w:val="el-GR" w:eastAsia="en-GB"/>
              </w:rPr>
              <w:t xml:space="preserve"> </w:t>
            </w:r>
            <w:r w:rsidRPr="1D764729">
              <w:rPr>
                <w:color w:val="26282A"/>
                <w:lang w:val="el-GR" w:eastAsia="en-GB"/>
              </w:rPr>
              <w:t>202</w:t>
            </w:r>
            <w:r w:rsidR="1287EDDD" w:rsidRPr="1D764729">
              <w:rPr>
                <w:color w:val="26282A"/>
                <w:lang w:val="el-GR" w:eastAsia="en-GB"/>
              </w:rPr>
              <w:t>2</w:t>
            </w:r>
            <w:r w:rsidRPr="1D764729">
              <w:rPr>
                <w:color w:val="26282A"/>
                <w:lang w:val="el-GR" w:eastAsia="en-GB"/>
              </w:rPr>
              <w:t>,</w:t>
            </w:r>
            <w:r w:rsidR="4D4F3C3D" w:rsidRPr="1D764729">
              <w:rPr>
                <w:color w:val="26282A"/>
                <w:lang w:val="el-GR" w:eastAsia="en-GB"/>
              </w:rPr>
              <w:t xml:space="preserve"> </w:t>
            </w:r>
            <w:r w:rsidRPr="1D764729">
              <w:rPr>
                <w:color w:val="26282A"/>
                <w:lang w:val="el-GR" w:eastAsia="en-GB"/>
              </w:rPr>
              <w:t>202</w:t>
            </w:r>
            <w:r w:rsidR="1287EDDD" w:rsidRPr="1D764729">
              <w:rPr>
                <w:color w:val="26282A"/>
                <w:lang w:val="el-GR" w:eastAsia="en-GB"/>
              </w:rPr>
              <w:t>3</w:t>
            </w:r>
            <w:r w:rsidRPr="1D764729">
              <w:rPr>
                <w:color w:val="26282A"/>
                <w:lang w:val="el-GR" w:eastAsia="en-GB"/>
              </w:rPr>
              <w:t>) ή για όσο διάστημα ασκούν την επιχειρηματική τους δράση εφόσον είναι μικρότερο των τριών ετών.</w:t>
            </w:r>
          </w:p>
          <w:p w14:paraId="3D57F092" w14:textId="3DBAE48F"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3D36E3">
              <w:rPr>
                <w:color w:val="26282A"/>
                <w:lang w:val="el-GR" w:eastAsia="en-GB"/>
              </w:rPr>
              <w:t>3</w:t>
            </w:r>
            <w:r w:rsidRPr="00EC68AB">
              <w:rPr>
                <w:color w:val="26282A"/>
                <w:lang w:val="el-GR" w:eastAsia="en-GB"/>
              </w:rPr>
              <w:t xml:space="preserve"> δεν έχουν δημοσιευτεί υποβάλλεται το ισοζύγιο του μηνός Δεκεμβρίου 202</w:t>
            </w:r>
            <w:r w:rsidR="003D36E3">
              <w:rPr>
                <w:color w:val="26282A"/>
                <w:lang w:val="el-GR" w:eastAsia="en-GB"/>
              </w:rPr>
              <w:t>3</w:t>
            </w:r>
            <w:r w:rsidRPr="00EC68AB">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71B4DF69" w14:textId="2F4EF14C" w:rsidR="00594441" w:rsidRPr="00EC68AB" w:rsidRDefault="73786B42" w:rsidP="1D764729">
            <w:pPr>
              <w:suppressAutoHyphens w:val="0"/>
              <w:spacing w:before="100" w:beforeAutospacing="1" w:after="100" w:afterAutospacing="1"/>
              <w:ind w:left="142"/>
              <w:rPr>
                <w:color w:val="26282A"/>
                <w:lang w:val="el-GR" w:eastAsia="en-GB"/>
              </w:rPr>
            </w:pPr>
            <w:r w:rsidRPr="1D764729">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1287EDDD" w:rsidRPr="1D764729">
              <w:rPr>
                <w:color w:val="26282A"/>
                <w:lang w:val="el-GR" w:eastAsia="en-GB"/>
              </w:rPr>
              <w:t>1</w:t>
            </w:r>
            <w:r w:rsidRPr="1D764729">
              <w:rPr>
                <w:color w:val="26282A"/>
                <w:lang w:val="el-GR" w:eastAsia="en-GB"/>
              </w:rPr>
              <w:t>,</w:t>
            </w:r>
            <w:r w:rsidR="1C40D303" w:rsidRPr="1D764729">
              <w:rPr>
                <w:color w:val="26282A"/>
                <w:lang w:val="el-GR" w:eastAsia="en-GB"/>
              </w:rPr>
              <w:t xml:space="preserve"> </w:t>
            </w:r>
            <w:r w:rsidRPr="1D764729">
              <w:rPr>
                <w:color w:val="26282A"/>
                <w:lang w:val="el-GR" w:eastAsia="en-GB"/>
              </w:rPr>
              <w:t>202</w:t>
            </w:r>
            <w:r w:rsidR="1287EDDD" w:rsidRPr="1D764729">
              <w:rPr>
                <w:color w:val="26282A"/>
                <w:lang w:val="el-GR" w:eastAsia="en-GB"/>
              </w:rPr>
              <w:t>2</w:t>
            </w:r>
            <w:r w:rsidRPr="1D764729">
              <w:rPr>
                <w:color w:val="26282A"/>
                <w:lang w:val="el-GR" w:eastAsia="en-GB"/>
              </w:rPr>
              <w:t>,</w:t>
            </w:r>
            <w:r w:rsidR="6E53A458" w:rsidRPr="1D764729">
              <w:rPr>
                <w:color w:val="26282A"/>
                <w:lang w:val="el-GR" w:eastAsia="en-GB"/>
              </w:rPr>
              <w:t xml:space="preserve"> </w:t>
            </w:r>
            <w:r w:rsidRPr="1D764729">
              <w:rPr>
                <w:color w:val="26282A"/>
                <w:lang w:val="el-GR" w:eastAsia="en-GB"/>
              </w:rPr>
              <w:t>202</w:t>
            </w:r>
            <w:r w:rsidR="1287EDDD" w:rsidRPr="1D764729">
              <w:rPr>
                <w:color w:val="26282A"/>
                <w:lang w:val="el-GR" w:eastAsia="en-GB"/>
              </w:rPr>
              <w:t>3</w:t>
            </w:r>
            <w:r w:rsidRPr="1D764729">
              <w:rPr>
                <w:color w:val="26282A"/>
                <w:lang w:val="el-GR" w:eastAsia="en-GB"/>
              </w:rPr>
              <w:t>).</w:t>
            </w:r>
          </w:p>
          <w:p w14:paraId="4A4A39E1" w14:textId="00782536" w:rsidR="00D56132" w:rsidRPr="00603221" w:rsidRDefault="73786B42" w:rsidP="1D764729">
            <w:pPr>
              <w:rPr>
                <w:b/>
                <w:bCs/>
                <w:lang w:val="el-GR" w:eastAsia="el-GR"/>
              </w:rPr>
            </w:pPr>
            <w:r w:rsidRPr="1D764729">
              <w:rPr>
                <w:color w:val="26282A"/>
                <w:lang w:val="el-GR" w:eastAsia="en-GB"/>
              </w:rPr>
              <w:t>-</w:t>
            </w:r>
            <w:r w:rsidRPr="1D764729">
              <w:rPr>
                <w:color w:val="26282A"/>
                <w:lang w:eastAsia="en-GB"/>
              </w:rPr>
              <w:t>   </w:t>
            </w:r>
            <w:r w:rsidRPr="1D764729">
              <w:rPr>
                <w:color w:val="26282A"/>
                <w:lang w:val="el-GR" w:eastAsia="en-GB"/>
              </w:rPr>
              <w:t xml:space="preserve">Υπεύθυνη δήλωση, όπου θα δηλώνεται ότι, </w:t>
            </w:r>
            <w:r w:rsidR="4681E335" w:rsidRPr="1D764729">
              <w:rPr>
                <w:color w:val="26282A"/>
                <w:lang w:val="el-GR" w:eastAsia="en-GB"/>
              </w:rPr>
              <w:t xml:space="preserve">ο </w:t>
            </w:r>
            <w:r w:rsidR="4681E335" w:rsidRPr="1D764729">
              <w:rPr>
                <w:b/>
                <w:bCs/>
                <w:lang w:val="el-GR"/>
              </w:rPr>
              <w:t xml:space="preserve">μέσος γενικός ετήσιος κύκλο εργασιών </w:t>
            </w:r>
            <w:r w:rsidRPr="1D764729">
              <w:rPr>
                <w:color w:val="26282A"/>
                <w:lang w:val="el-GR" w:eastAsia="en-GB"/>
              </w:rPr>
              <w:t>του προσφέροντος οικονομικού φορέα κατά τις τρεις (3) τελευταίες διαχειριστικές χρήσεις</w:t>
            </w:r>
            <w:r w:rsidRPr="1D764729">
              <w:rPr>
                <w:color w:val="26282A"/>
                <w:lang w:eastAsia="en-GB"/>
              </w:rPr>
              <w:t> </w:t>
            </w:r>
            <w:bookmarkStart w:id="176" w:name="m_7156982799556942414__Hlk120794400"/>
            <w:r w:rsidRPr="1D764729">
              <w:rPr>
                <w:color w:val="222222"/>
                <w:lang w:val="el-GR" w:eastAsia="en-GB"/>
              </w:rPr>
              <w:t>(202</w:t>
            </w:r>
            <w:r w:rsidR="1287EDDD" w:rsidRPr="1D764729">
              <w:rPr>
                <w:color w:val="222222"/>
                <w:lang w:val="el-GR" w:eastAsia="en-GB"/>
              </w:rPr>
              <w:t>1</w:t>
            </w:r>
            <w:r w:rsidRPr="1D764729">
              <w:rPr>
                <w:color w:val="222222"/>
                <w:lang w:val="el-GR" w:eastAsia="en-GB"/>
              </w:rPr>
              <w:t>,</w:t>
            </w:r>
            <w:r w:rsidR="7F753723" w:rsidRPr="1D764729">
              <w:rPr>
                <w:color w:val="222222"/>
                <w:lang w:val="el-GR" w:eastAsia="en-GB"/>
              </w:rPr>
              <w:t xml:space="preserve">  </w:t>
            </w:r>
            <w:r w:rsidRPr="1D764729">
              <w:rPr>
                <w:color w:val="222222"/>
                <w:lang w:val="el-GR" w:eastAsia="en-GB"/>
              </w:rPr>
              <w:t>202</w:t>
            </w:r>
            <w:r w:rsidR="1287EDDD" w:rsidRPr="1D764729">
              <w:rPr>
                <w:color w:val="222222"/>
                <w:lang w:val="el-GR" w:eastAsia="en-GB"/>
              </w:rPr>
              <w:t>2</w:t>
            </w:r>
            <w:r w:rsidRPr="1D764729">
              <w:rPr>
                <w:color w:val="222222"/>
                <w:lang w:val="el-GR" w:eastAsia="en-GB"/>
              </w:rPr>
              <w:t>,</w:t>
            </w:r>
            <w:r w:rsidR="00825B00">
              <w:rPr>
                <w:color w:val="222222"/>
                <w:lang w:val="el-GR" w:eastAsia="en-GB"/>
              </w:rPr>
              <w:t xml:space="preserve"> </w:t>
            </w:r>
            <w:r w:rsidRPr="1D764729">
              <w:rPr>
                <w:color w:val="222222"/>
                <w:lang w:val="el-GR" w:eastAsia="en-GB"/>
              </w:rPr>
              <w:t>202</w:t>
            </w:r>
            <w:r w:rsidR="1287EDDD" w:rsidRPr="1D764729">
              <w:rPr>
                <w:color w:val="222222"/>
                <w:lang w:val="el-GR" w:eastAsia="en-GB"/>
              </w:rPr>
              <w:t>3</w:t>
            </w:r>
            <w:r w:rsidRPr="1D764729">
              <w:rPr>
                <w:color w:val="222222"/>
                <w:lang w:val="el-GR" w:eastAsia="en-GB"/>
              </w:rPr>
              <w:t>)</w:t>
            </w:r>
            <w:r w:rsidRPr="1D764729">
              <w:rPr>
                <w:color w:val="222222"/>
                <w:lang w:eastAsia="en-GB"/>
              </w:rPr>
              <w:t> </w:t>
            </w:r>
            <w:bookmarkEnd w:id="176"/>
            <w:r w:rsidRPr="1D764729">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825B00">
              <w:rPr>
                <w:color w:val="26282A"/>
                <w:lang w:val="el-GR" w:eastAsia="en-GB"/>
              </w:rPr>
              <w:t>διακόσια</w:t>
            </w:r>
            <w:r w:rsidR="008F1C78" w:rsidRPr="1D764729">
              <w:rPr>
                <w:color w:val="26282A"/>
                <w:lang w:val="el-GR" w:eastAsia="en-GB"/>
              </w:rPr>
              <w:t xml:space="preserve"> </w:t>
            </w:r>
            <w:r w:rsidRPr="1D764729">
              <w:rPr>
                <w:color w:val="26282A"/>
                <w:lang w:val="el-GR" w:eastAsia="en-GB"/>
              </w:rPr>
              <w:t>τοις εκατό (</w:t>
            </w:r>
            <w:r w:rsidR="00825B00">
              <w:rPr>
                <w:color w:val="26282A"/>
                <w:lang w:val="el-GR" w:eastAsia="en-GB"/>
              </w:rPr>
              <w:t>20</w:t>
            </w:r>
            <w:r w:rsidRPr="1D764729">
              <w:rPr>
                <w:color w:val="26282A"/>
                <w:lang w:val="el-GR" w:eastAsia="en-GB"/>
              </w:rPr>
              <w:t>0%) του προϋπολογισμού του υπό ανάθεση έργου, μη συμπεριλαμβανομένου Φ.Π.Α.</w:t>
            </w:r>
          </w:p>
        </w:tc>
      </w:tr>
      <w:bookmarkEnd w:id="175"/>
    </w:tbl>
    <w:p w14:paraId="0B0F3787" w14:textId="77777777" w:rsidR="00D56132" w:rsidRPr="00603221" w:rsidRDefault="00D56132">
      <w:pPr>
        <w:rPr>
          <w:b/>
          <w:lang w:val="el-GR"/>
        </w:rPr>
      </w:pPr>
    </w:p>
    <w:p w14:paraId="61D1F79A" w14:textId="61E9E2B9" w:rsidR="008338F0" w:rsidRPr="00603221" w:rsidRDefault="003355E7" w:rsidP="1D764729">
      <w:pPr>
        <w:rPr>
          <w:b/>
          <w:bCs/>
          <w:lang w:val="el-GR"/>
        </w:rPr>
      </w:pPr>
      <w:r w:rsidRPr="00603221">
        <w:rPr>
          <w:b/>
          <w:bCs/>
          <w:lang w:val="el-GR"/>
        </w:rPr>
        <w:t xml:space="preserve">Β.4. </w:t>
      </w:r>
      <w:r w:rsidRPr="1D764729">
        <w:rPr>
          <w:b/>
          <w:bCs/>
          <w:lang w:val="el-GR"/>
        </w:rPr>
        <w:t xml:space="preserve">Για την απόδειξη της τεχνικής ικανότητας της παραγράφου </w:t>
      </w:r>
      <w:r w:rsidR="00B622FA" w:rsidRPr="1D764729">
        <w:rPr>
          <w:b/>
          <w:bCs/>
          <w:lang w:val="el-GR"/>
        </w:rPr>
        <w:fldChar w:fldCharType="begin"/>
      </w:r>
      <w:r w:rsidR="00B622FA" w:rsidRPr="1D764729">
        <w:rPr>
          <w:b/>
          <w:bCs/>
          <w:lang w:val="el-GR"/>
        </w:rPr>
        <w:instrText xml:space="preserve"> REF _Ref496541556 \r \h </w:instrText>
      </w:r>
      <w:r w:rsidR="00DF02B0" w:rsidRPr="1D764729">
        <w:rPr>
          <w:b/>
          <w:bCs/>
          <w:lang w:val="el-GR"/>
        </w:rPr>
        <w:instrText xml:space="preserve"> \* MERGEFORMAT </w:instrText>
      </w:r>
      <w:r w:rsidR="00B622FA" w:rsidRPr="1D764729">
        <w:rPr>
          <w:b/>
          <w:bCs/>
          <w:lang w:val="el-GR"/>
        </w:rPr>
      </w:r>
      <w:r w:rsidR="00B622FA" w:rsidRPr="1D764729">
        <w:rPr>
          <w:b/>
          <w:bCs/>
          <w:lang w:val="el-GR"/>
        </w:rPr>
        <w:fldChar w:fldCharType="separate"/>
      </w:r>
      <w:r w:rsidR="0032466D">
        <w:rPr>
          <w:b/>
          <w:bCs/>
          <w:lang w:val="el-GR"/>
        </w:rPr>
        <w:t>2.2.6</w:t>
      </w:r>
      <w:r w:rsidR="00B622FA" w:rsidRPr="1D764729">
        <w:rPr>
          <w:b/>
          <w:bCs/>
          <w:lang w:val="el-GR"/>
        </w:rPr>
        <w:fldChar w:fldCharType="end"/>
      </w:r>
      <w:r w:rsidRPr="1D764729">
        <w:rPr>
          <w:b/>
          <w:bCs/>
          <w:lang w:val="el-GR"/>
        </w:rPr>
        <w:t xml:space="preserve"> οι οικονομικοί φορείς προσκομίζουν</w:t>
      </w:r>
      <w:r w:rsidR="00154368" w:rsidRPr="1D764729">
        <w:rPr>
          <w:b/>
          <w:bCs/>
          <w:lang w:val="el-GR"/>
        </w:rPr>
        <w:t xml:space="preserve"> τα αναφερόμενα στον κατωτέρω πίνακα</w:t>
      </w:r>
      <w:r w:rsidR="00814752" w:rsidRPr="1D764729">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20A8A" w14:paraId="3AE6A0A7" w14:textId="77777777" w:rsidTr="1D764729">
        <w:trPr>
          <w:trHeight w:val="758"/>
        </w:trPr>
        <w:tc>
          <w:tcPr>
            <w:tcW w:w="675" w:type="dxa"/>
            <w:shd w:val="clear" w:color="auto" w:fill="D9D9D9" w:themeFill="background1" w:themeFillShade="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6BFCDABE" w14:textId="297C32A3" w:rsidR="009D3802" w:rsidRPr="00603221" w:rsidRDefault="68413E92"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1D764729">
              <w:rPr>
                <w:rFonts w:cs="Tahoma"/>
                <w:b/>
                <w:bCs/>
                <w:sz w:val="22"/>
                <w:szCs w:val="22"/>
                <w:lang w:eastAsia="el-GR"/>
              </w:rPr>
              <w:t>ν</w:t>
            </w:r>
            <w:r w:rsidRPr="1D764729">
              <w:rPr>
                <w:rFonts w:cs="Tahoma"/>
                <w:b/>
                <w:bCs/>
                <w:sz w:val="22"/>
                <w:szCs w:val="22"/>
              </w:rPr>
              <w:t xml:space="preserve">α διαθέτουν </w:t>
            </w:r>
            <w:r w:rsidR="0F4594CD" w:rsidRPr="1D764729">
              <w:rPr>
                <w:rFonts w:cs="Tahoma"/>
                <w:b/>
                <w:bCs/>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5DB24F17" w:rsidRPr="1D764729">
              <w:rPr>
                <w:rFonts w:cs="Tahoma"/>
                <w:b/>
                <w:bCs/>
                <w:sz w:val="22"/>
                <w:szCs w:val="22"/>
              </w:rPr>
              <w:t xml:space="preserve"> </w:t>
            </w:r>
            <w:r w:rsidR="002A37B5" w:rsidRPr="1D764729">
              <w:rPr>
                <w:rFonts w:cs="Tahoma"/>
                <w:b/>
                <w:bCs/>
                <w:sz w:val="22"/>
                <w:szCs w:val="22"/>
              </w:rPr>
              <w:fldChar w:fldCharType="begin"/>
            </w:r>
            <w:r w:rsidR="002A37B5" w:rsidRPr="1D764729">
              <w:rPr>
                <w:rFonts w:cs="Tahoma"/>
                <w:b/>
                <w:bCs/>
                <w:sz w:val="22"/>
                <w:szCs w:val="22"/>
              </w:rPr>
              <w:instrText xml:space="preserve"> REF _Ref40965350 \r \h </w:instrText>
            </w:r>
            <w:r w:rsidR="002A37B5" w:rsidRPr="1D764729">
              <w:rPr>
                <w:rFonts w:cs="Tahoma"/>
                <w:b/>
                <w:bCs/>
                <w:sz w:val="22"/>
                <w:szCs w:val="22"/>
              </w:rPr>
            </w:r>
            <w:r w:rsidR="002A37B5" w:rsidRPr="1D764729">
              <w:rPr>
                <w:rFonts w:cs="Tahoma"/>
                <w:b/>
                <w:bCs/>
                <w:sz w:val="22"/>
                <w:szCs w:val="22"/>
              </w:rPr>
              <w:fldChar w:fldCharType="separate"/>
            </w:r>
            <w:r w:rsidR="0032466D">
              <w:rPr>
                <w:rFonts w:cs="Tahoma"/>
                <w:b/>
                <w:bCs/>
                <w:sz w:val="22"/>
                <w:szCs w:val="22"/>
              </w:rPr>
              <w:t>0</w:t>
            </w:r>
            <w:r w:rsidR="002A37B5" w:rsidRPr="1D764729">
              <w:rPr>
                <w:rFonts w:cs="Tahoma"/>
                <w:b/>
                <w:bCs/>
                <w:sz w:val="22"/>
                <w:szCs w:val="22"/>
              </w:rPr>
              <w:fldChar w:fldCharType="end"/>
            </w:r>
            <w:r w:rsidR="68E7F53E" w:rsidRPr="1D764729">
              <w:rPr>
                <w:rFonts w:cs="Tahoma"/>
                <w:b/>
                <w:bCs/>
                <w:sz w:val="22"/>
                <w:szCs w:val="22"/>
              </w:rPr>
              <w:t>.</w:t>
            </w:r>
            <w:r w:rsidR="008F1C78" w:rsidRPr="1D764729">
              <w:rPr>
                <w:rFonts w:cs="Tahoma"/>
                <w:b/>
                <w:bCs/>
                <w:sz w:val="22"/>
                <w:szCs w:val="22"/>
              </w:rPr>
              <w:t xml:space="preserve"> </w:t>
            </w:r>
            <w:r w:rsidRPr="1D764729">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B20A8A" w14:paraId="22AA5E17" w14:textId="77777777" w:rsidTr="1D764729">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20A8A"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B20A8A"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B20A8A" w14:paraId="2BAD2037" w14:textId="77777777" w:rsidTr="1D764729">
        <w:tc>
          <w:tcPr>
            <w:tcW w:w="675" w:type="dxa"/>
            <w:shd w:val="clear" w:color="auto" w:fill="D9D9D9" w:themeFill="background1" w:themeFillShade="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hemeFill="background1" w:themeFillShade="D9"/>
          </w:tcPr>
          <w:p w14:paraId="3B5A2ADD" w14:textId="0DBFA3B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32466D">
              <w:rPr>
                <w:b/>
                <w:bCs/>
                <w:lang w:val="el-GR" w:eastAsia="el-GR"/>
              </w:rPr>
              <w:t>0</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B20A8A" w14:paraId="2B86241E" w14:textId="77777777" w:rsidTr="1D764729">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B20A8A"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20A8A"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B20A8A"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B20A8A"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B20A8A"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B20A8A"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B20A8A"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B20A8A"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B20A8A"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B20A8A"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B20A8A"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20A8A"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B20A8A"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B20A8A"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B20A8A"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4C0FDAAF" w:rsidR="00135A3A" w:rsidRPr="00603221" w:rsidRDefault="4D3DFE56" w:rsidP="00135A3A">
            <w:pPr>
              <w:spacing w:line="276" w:lineRule="auto"/>
              <w:rPr>
                <w:lang w:val="el-GR"/>
              </w:rPr>
            </w:pPr>
            <w:r w:rsidRPr="1D764729">
              <w:rPr>
                <w:lang w:val="el-GR"/>
              </w:rPr>
              <w:t xml:space="preserve">*ως </w:t>
            </w:r>
            <w:r w:rsidRPr="1D764729">
              <w:rPr>
                <w:b/>
                <w:bCs/>
                <w:lang w:val="el-GR"/>
              </w:rPr>
              <w:t>Ποσοστό Συμμετοχής</w:t>
            </w:r>
            <w:r w:rsidRPr="1D764729">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698A2B54" w:rsidRPr="1D764729">
              <w:rPr>
                <w:lang w:val="el-GR"/>
              </w:rPr>
              <w:t xml:space="preserve"> </w:t>
            </w:r>
            <w:r w:rsidRPr="1D764729">
              <w:rPr>
                <w:lang w:val="el-GR"/>
              </w:rPr>
              <w:t>2,</w:t>
            </w:r>
            <w:r w:rsidR="3866F5DB" w:rsidRPr="1D764729">
              <w:rPr>
                <w:lang w:val="el-GR"/>
              </w:rPr>
              <w:t xml:space="preserve"> </w:t>
            </w:r>
            <w:r w:rsidRPr="1D764729">
              <w:rPr>
                <w:lang w:val="el-GR"/>
              </w:rPr>
              <w:t>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1D764729">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00810ADB"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32466D" w:rsidRPr="00603221">
              <w:rPr>
                <w:lang w:val="el-GR"/>
              </w:rPr>
              <w:t xml:space="preserve">ΠΑΡΑΡΤΗΜΑ </w:t>
            </w:r>
            <w:r w:rsidR="0032466D" w:rsidRPr="0032466D">
              <w:t>Ι</w:t>
            </w:r>
            <w:r w:rsidR="0032466D" w:rsidRPr="00603221">
              <w:t>V</w:t>
            </w:r>
            <w:r w:rsidR="0032466D"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AAC8597" w:rsidR="008338F0" w:rsidRPr="00603221" w:rsidRDefault="003355E7" w:rsidP="1D764729">
      <w:pPr>
        <w:rPr>
          <w:b/>
          <w:bCs/>
          <w:lang w:val="el-GR"/>
        </w:rPr>
      </w:pPr>
      <w:r w:rsidRPr="00603221">
        <w:rPr>
          <w:b/>
          <w:bCs/>
          <w:lang w:val="el-GR"/>
        </w:rPr>
        <w:t xml:space="preserve">Β.5. </w:t>
      </w:r>
      <w:r w:rsidRPr="1D764729">
        <w:rPr>
          <w:b/>
          <w:bCs/>
          <w:lang w:val="el-GR"/>
        </w:rPr>
        <w:t xml:space="preserve">Για την απόδειξη της συμμόρφωσής τους με </w:t>
      </w:r>
      <w:r w:rsidRPr="1D764729">
        <w:rPr>
          <w:b/>
          <w:bCs/>
          <w:color w:val="000000"/>
          <w:lang w:val="el-GR"/>
        </w:rPr>
        <w:t xml:space="preserve">πρότυπα διασφάλισης ποιότητας </w:t>
      </w:r>
      <w:r w:rsidRPr="1D764729">
        <w:rPr>
          <w:b/>
          <w:bCs/>
          <w:lang w:val="el-GR"/>
        </w:rPr>
        <w:t xml:space="preserve">της παραγράφου </w:t>
      </w:r>
      <w:r w:rsidR="006607CE" w:rsidRPr="1D764729">
        <w:rPr>
          <w:b/>
          <w:bCs/>
          <w:lang w:val="el-GR"/>
        </w:rPr>
        <w:fldChar w:fldCharType="begin"/>
      </w:r>
      <w:r w:rsidR="006607CE" w:rsidRPr="1D764729">
        <w:rPr>
          <w:b/>
          <w:bCs/>
          <w:lang w:val="el-GR"/>
        </w:rPr>
        <w:instrText xml:space="preserve"> REF _Ref496541651 \r \h </w:instrText>
      </w:r>
      <w:r w:rsidR="00DF02B0" w:rsidRPr="1D764729">
        <w:rPr>
          <w:b/>
          <w:bCs/>
          <w:lang w:val="el-GR"/>
        </w:rPr>
        <w:instrText xml:space="preserve"> \* MERGEFORMAT </w:instrText>
      </w:r>
      <w:r w:rsidR="006607CE" w:rsidRPr="1D764729">
        <w:rPr>
          <w:b/>
          <w:bCs/>
          <w:lang w:val="el-GR"/>
        </w:rPr>
      </w:r>
      <w:r w:rsidR="006607CE" w:rsidRPr="1D764729">
        <w:rPr>
          <w:b/>
          <w:bCs/>
          <w:lang w:val="el-GR"/>
        </w:rPr>
        <w:fldChar w:fldCharType="separate"/>
      </w:r>
      <w:r w:rsidR="0032466D">
        <w:rPr>
          <w:b/>
          <w:bCs/>
          <w:lang w:val="el-GR"/>
        </w:rPr>
        <w:t>2.2.7</w:t>
      </w:r>
      <w:r w:rsidR="006607CE" w:rsidRPr="1D764729">
        <w:rPr>
          <w:b/>
          <w:bCs/>
          <w:lang w:val="el-GR"/>
        </w:rPr>
        <w:fldChar w:fldCharType="end"/>
      </w:r>
      <w:r w:rsidRPr="1D764729">
        <w:rPr>
          <w:b/>
          <w:bCs/>
          <w:lang w:val="el-GR"/>
        </w:rPr>
        <w:t xml:space="preserve"> οι οικονομικοί φορείς προσκομίζουν </w:t>
      </w:r>
      <w:r w:rsidR="003822A5" w:rsidRPr="1D764729">
        <w:rPr>
          <w:b/>
          <w:bCs/>
          <w:lang w:val="el-GR"/>
        </w:rPr>
        <w:t>τα αναφερόμενα στον κατωτέρω πίνακα</w:t>
      </w:r>
      <w:r w:rsidR="00814752" w:rsidRPr="1D764729">
        <w:rPr>
          <w:b/>
          <w:bCs/>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20A8A"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0775AA33"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32466D">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B20A8A"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8E2A080" w:rsidR="002B2F6A" w:rsidRPr="005609B2" w:rsidRDefault="002B2F6A" w:rsidP="002B2F6A">
      <w:pPr>
        <w:rPr>
          <w:color w:val="000000"/>
          <w:lang w:val="el-GR"/>
        </w:rPr>
      </w:pPr>
      <w:r w:rsidRPr="1D764729">
        <w:rPr>
          <w:color w:val="000000" w:themeColor="text1"/>
          <w:lang w:val="el-GR"/>
        </w:rPr>
        <w:t xml:space="preserve">Στις λοιπές περιπτώσεις τα κατά περίπτωση νομιμοποιητικά έγγραφα </w:t>
      </w:r>
      <w:r w:rsidRPr="1D764729">
        <w:rPr>
          <w:lang w:val="el-GR"/>
        </w:rPr>
        <w:t xml:space="preserve">σύστασης και </w:t>
      </w:r>
      <w:r w:rsidRPr="1D764729">
        <w:rPr>
          <w:color w:val="000000" w:themeColor="text1"/>
          <w:lang w:val="el-GR"/>
        </w:rPr>
        <w:t xml:space="preserve">νόμιμης εκπροσώπησης (όπως καταστατικά, </w:t>
      </w:r>
      <w:r w:rsidRPr="1D764729">
        <w:rPr>
          <w:lang w:val="el-GR"/>
        </w:rPr>
        <w:t xml:space="preserve">πιστοποιητικά μεταβολών, αντίστοιχα ΦΕΚ, αποφάσεις συγκρότησης οργάνων διοίκησης σε σώμα, κλπ., </w:t>
      </w:r>
      <w:r w:rsidRPr="1D764729">
        <w:rPr>
          <w:color w:val="000000" w:themeColor="text1"/>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1CD44B2F" w:rsidR="002B2F6A" w:rsidRPr="005609B2" w:rsidRDefault="002B2F6A" w:rsidP="002B2F6A">
      <w:pPr>
        <w:rPr>
          <w:color w:val="000000"/>
          <w:lang w:val="el-GR"/>
        </w:rPr>
      </w:pPr>
      <w:r w:rsidRPr="1D764729">
        <w:rPr>
          <w:color w:val="000000" w:themeColor="text1"/>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D168B4D" w:rsidRPr="1D764729">
        <w:rPr>
          <w:color w:val="000000" w:themeColor="text1"/>
          <w:lang w:val="el-GR"/>
        </w:rPr>
        <w:t xml:space="preserve"> </w:t>
      </w:r>
      <w:r w:rsidRPr="1D764729">
        <w:rPr>
          <w:color w:val="000000" w:themeColor="text1"/>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456CE56C" w:rsidR="002B2F6A" w:rsidRPr="005609B2" w:rsidRDefault="002B2F6A" w:rsidP="002B2F6A">
      <w:pPr>
        <w:rPr>
          <w:color w:val="000000"/>
          <w:lang w:val="el-GR"/>
        </w:rPr>
      </w:pPr>
      <w:r w:rsidRPr="1D764729">
        <w:rPr>
          <w:color w:val="000000" w:themeColor="text1"/>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4AA69260" w:rsidR="002B2F6A" w:rsidRDefault="003355E7" w:rsidP="002B2F6A">
      <w:pPr>
        <w:rPr>
          <w:lang w:val="el-GR"/>
        </w:rPr>
      </w:pPr>
      <w:r w:rsidRPr="00603221">
        <w:rPr>
          <w:b/>
          <w:bCs/>
          <w:lang w:val="el-GR"/>
        </w:rPr>
        <w:t>Β.</w:t>
      </w:r>
      <w:r w:rsidR="008F1C78">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32F7F5AE" w:rsidR="002B2F6A" w:rsidRDefault="002B2F6A" w:rsidP="002B2F6A">
      <w:pPr>
        <w:rPr>
          <w:color w:val="000000"/>
          <w:lang w:val="el-GR"/>
        </w:rPr>
      </w:pPr>
      <w:r w:rsidRPr="1D764729">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55A44BF8" w:rsidRPr="1D764729">
        <w:rPr>
          <w:lang w:val="el-GR"/>
        </w:rPr>
        <w:t xml:space="preserve"> </w:t>
      </w:r>
      <w:r w:rsidRPr="1D764729">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7862E67E" w14:textId="77777777" w:rsidR="007E1EEB" w:rsidRDefault="007E1EEB" w:rsidP="002B2F6A">
      <w:pPr>
        <w:rPr>
          <w:color w:val="000000"/>
          <w:lang w:val="el-GR"/>
        </w:rPr>
      </w:pPr>
    </w:p>
    <w:p w14:paraId="0148A76D" w14:textId="734A3E9F" w:rsidR="00EB1543" w:rsidRDefault="00EB1543" w:rsidP="00EB1543">
      <w:pPr>
        <w:rPr>
          <w:lang w:val="el-GR"/>
        </w:rPr>
      </w:pPr>
      <w:r w:rsidRPr="00603221">
        <w:rPr>
          <w:b/>
          <w:bCs/>
          <w:lang w:val="el-GR"/>
        </w:rPr>
        <w:t>Β.</w:t>
      </w:r>
      <w:r w:rsidR="008F1C78">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57651FF" w14:textId="77777777" w:rsidR="007E1EEB" w:rsidRPr="00603221" w:rsidRDefault="007E1EEB" w:rsidP="00EB1543">
      <w:pPr>
        <w:rPr>
          <w:color w:val="000000"/>
          <w:lang w:val="el-GR"/>
        </w:rPr>
      </w:pPr>
    </w:p>
    <w:p w14:paraId="5B4BA456" w14:textId="02514596" w:rsidR="002B2F6A" w:rsidRPr="00611572" w:rsidRDefault="002B2F6A" w:rsidP="002B2F6A">
      <w:pPr>
        <w:rPr>
          <w:b/>
          <w:bCs/>
          <w:lang w:val="el-GR"/>
        </w:rPr>
      </w:pPr>
      <w:r>
        <w:rPr>
          <w:b/>
          <w:bCs/>
          <w:lang w:val="el-GR"/>
        </w:rPr>
        <w:t>Β.1</w:t>
      </w:r>
      <w:r w:rsidR="008F1C78">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02E74DA8"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8F1C78">
        <w:rPr>
          <w:b/>
          <w:bCs/>
          <w:lang w:val="el-GR"/>
        </w:rPr>
        <w:t>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7" w:name="_Toc97194289"/>
      <w:bookmarkStart w:id="178" w:name="_Toc97194431"/>
      <w:bookmarkStart w:id="179" w:name="_Toc158293661"/>
      <w:r w:rsidRPr="00603221">
        <w:rPr>
          <w:rFonts w:cs="Tahoma"/>
          <w:lang w:val="el-GR"/>
        </w:rPr>
        <w:t>Κριτήρια Ανάθεσης</w:t>
      </w:r>
      <w:bookmarkEnd w:id="177"/>
      <w:bookmarkEnd w:id="178"/>
      <w:bookmarkEnd w:id="179"/>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0" w:name="_Ref496542191"/>
      <w:bookmarkStart w:id="181" w:name="_Toc97194290"/>
      <w:bookmarkStart w:id="182" w:name="_Toc97194432"/>
      <w:bookmarkStart w:id="183" w:name="_Toc158293662"/>
      <w:r w:rsidRPr="00603221">
        <w:rPr>
          <w:lang w:val="el-GR"/>
        </w:rPr>
        <w:t>Κριτήριο ανάθεσης</w:t>
      </w:r>
      <w:bookmarkEnd w:id="180"/>
      <w:bookmarkEnd w:id="181"/>
      <w:bookmarkEnd w:id="182"/>
      <w:bookmarkEnd w:id="183"/>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4" w:name="_Toc9049526"/>
      <w:bookmarkStart w:id="185" w:name="_Toc9050798"/>
      <w:bookmarkStart w:id="186" w:name="_Toc16061711"/>
      <w:bookmarkStart w:id="187" w:name="_Toc25743321"/>
      <w:bookmarkStart w:id="188" w:name="_Toc26592535"/>
      <w:bookmarkStart w:id="189" w:name="_Toc43634791"/>
      <w:bookmarkStart w:id="190" w:name="_Toc44821171"/>
      <w:bookmarkStart w:id="191" w:name="_Toc48552963"/>
      <w:bookmarkStart w:id="192" w:name="_Toc49074409"/>
      <w:bookmarkStart w:id="193" w:name="_Toc286055470"/>
      <w:bookmarkStart w:id="194" w:name="_Toc97194294"/>
      <w:bookmarkStart w:id="195" w:name="_Toc158293663"/>
      <w:r w:rsidRPr="00603221">
        <w:rPr>
          <w:rFonts w:cs="Tahoma"/>
          <w:szCs w:val="22"/>
          <w:u w:val="single"/>
          <w:lang w:val="el-GR"/>
        </w:rPr>
        <w:t>Διαμόρφωση συγκριτικού κόστους Προσφοράς</w:t>
      </w:r>
      <w:bookmarkEnd w:id="184"/>
      <w:bookmarkEnd w:id="185"/>
      <w:bookmarkEnd w:id="186"/>
      <w:bookmarkEnd w:id="187"/>
      <w:bookmarkEnd w:id="188"/>
      <w:bookmarkEnd w:id="189"/>
      <w:bookmarkEnd w:id="190"/>
      <w:bookmarkEnd w:id="191"/>
      <w:bookmarkEnd w:id="192"/>
      <w:bookmarkEnd w:id="193"/>
      <w:bookmarkEnd w:id="194"/>
      <w:bookmarkEnd w:id="195"/>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1284B0F4"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32466D" w:rsidRPr="00603221">
        <w:rPr>
          <w:lang w:val="el-GR"/>
        </w:rPr>
        <w:t xml:space="preserve">ΠΑΡΑΡΤΗΜΑ </w:t>
      </w:r>
      <w:r w:rsidR="0032466D" w:rsidRPr="00603221">
        <w:t>VI</w:t>
      </w:r>
      <w:r w:rsidR="0032466D"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32466D"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6" w:name="_Toc97194296"/>
      <w:bookmarkStart w:id="197" w:name="_Toc97194435"/>
      <w:bookmarkStart w:id="198" w:name="_Toc158293664"/>
      <w:r w:rsidRPr="00603221">
        <w:rPr>
          <w:rFonts w:cs="Tahoma"/>
          <w:lang w:val="el-GR"/>
        </w:rPr>
        <w:t>Κατάρτιση - Περιεχόμενο Προσφορών</w:t>
      </w:r>
      <w:bookmarkEnd w:id="196"/>
      <w:bookmarkEnd w:id="197"/>
      <w:bookmarkEnd w:id="198"/>
    </w:p>
    <w:p w14:paraId="6130DDE8" w14:textId="77777777" w:rsidR="008338F0" w:rsidRPr="00603221" w:rsidRDefault="003355E7" w:rsidP="005A1609">
      <w:pPr>
        <w:pStyle w:val="3"/>
        <w:ind w:left="709" w:hanging="709"/>
        <w:rPr>
          <w:lang w:val="el-GR"/>
        </w:rPr>
      </w:pPr>
      <w:bookmarkStart w:id="199" w:name="_Ref496542253"/>
      <w:bookmarkStart w:id="200" w:name="_Toc97194297"/>
      <w:bookmarkStart w:id="201" w:name="_Toc97194436"/>
      <w:bookmarkStart w:id="202" w:name="_Toc158293665"/>
      <w:r w:rsidRPr="00603221">
        <w:rPr>
          <w:lang w:val="el-GR"/>
        </w:rPr>
        <w:t>Γενικοί όροι υποβολής προσφορών</w:t>
      </w:r>
      <w:bookmarkEnd w:id="199"/>
      <w:bookmarkEnd w:id="200"/>
      <w:bookmarkEnd w:id="201"/>
      <w:bookmarkEnd w:id="202"/>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DAA2803" w:rsidR="008338F0" w:rsidRDefault="003355E7" w:rsidP="1D764729">
      <w:pPr>
        <w:rPr>
          <w:i/>
          <w:iCs/>
          <w:color w:val="5B9BD5"/>
          <w:lang w:val="el-GR"/>
        </w:rPr>
      </w:pPr>
      <w:r w:rsidRPr="1D764729">
        <w:rPr>
          <w:lang w:val="el-GR"/>
        </w:rPr>
        <w:t>Δεν επιτρέπονται εναλλακτικές προσφορές</w:t>
      </w:r>
      <w:r w:rsidR="00893B0F" w:rsidRPr="1D764729">
        <w:rPr>
          <w:i/>
          <w:iCs/>
          <w:color w:val="5B9BD5" w:themeColor="accent1"/>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3" w:name="_Toc74566860"/>
      <w:bookmarkStart w:id="204" w:name="_Ref496542299"/>
      <w:bookmarkStart w:id="205" w:name="_Toc97194298"/>
      <w:bookmarkStart w:id="206" w:name="_Toc97194437"/>
      <w:bookmarkStart w:id="207" w:name="_Toc158293666"/>
      <w:bookmarkEnd w:id="203"/>
      <w:r w:rsidRPr="00603221">
        <w:rPr>
          <w:lang w:val="el-GR"/>
        </w:rPr>
        <w:t>Χρόνος και Τρόπος υποβολής προσφορών</w:t>
      </w:r>
      <w:bookmarkEnd w:id="204"/>
      <w:bookmarkEnd w:id="205"/>
      <w:bookmarkEnd w:id="206"/>
      <w:bookmarkEnd w:id="207"/>
      <w:r w:rsidRPr="00603221">
        <w:rPr>
          <w:lang w:val="el-GR"/>
        </w:rPr>
        <w:t xml:space="preserve"> </w:t>
      </w:r>
    </w:p>
    <w:p w14:paraId="27788B99" w14:textId="5A03FC27" w:rsidR="008338F0" w:rsidRDefault="008338F0" w:rsidP="00DB2BAF">
      <w:pPr>
        <w:rPr>
          <w:lang w:val="el-GR"/>
        </w:rPr>
      </w:pPr>
    </w:p>
    <w:p w14:paraId="5690412D" w14:textId="1E385D09" w:rsidR="004B759E" w:rsidRPr="00821852" w:rsidRDefault="000F0E29" w:rsidP="00D472F0">
      <w:pPr>
        <w:rPr>
          <w:b/>
          <w:bCs/>
          <w:lang w:val="el-GR"/>
        </w:rPr>
      </w:pPr>
      <w:bookmarkStart w:id="208" w:name="_Toc74566862"/>
      <w:bookmarkStart w:id="209" w:name="_Toc97194299"/>
      <w:bookmarkEnd w:id="20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32466D">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9"/>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0"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0"/>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1" w:name="_Toc74566865"/>
      <w:bookmarkStart w:id="212" w:name="_Toc97194301"/>
      <w:bookmarkEnd w:id="211"/>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2"/>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3" w:name="_Ref75869622"/>
      <w:bookmarkStart w:id="214" w:name="_Toc97194302"/>
    </w:p>
    <w:p w14:paraId="5C483A6C" w14:textId="74F56AD1"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60EC12B8" w:rsidRPr="00201A77">
        <w:rPr>
          <w:lang w:val="el-GR"/>
        </w:rPr>
        <w:t xml:space="preserve"> </w:t>
      </w:r>
      <w:r w:rsidR="00486D17" w:rsidRPr="00201A77">
        <w:rPr>
          <w:lang w:val="el-GR"/>
        </w:rPr>
        <w:t>τα</w:t>
      </w:r>
      <w:r w:rsidR="403E8551" w:rsidRPr="00201A77">
        <w:rPr>
          <w:lang w:val="el-GR"/>
        </w:rPr>
        <w:t xml:space="preserve"> </w:t>
      </w:r>
      <w:r w:rsidR="00486D17" w:rsidRPr="00201A77">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5" w:name="_Toc74566867"/>
      <w:bookmarkStart w:id="216" w:name="_Toc74566868"/>
      <w:bookmarkStart w:id="217" w:name="_Toc74566869"/>
      <w:bookmarkStart w:id="218" w:name="_Toc74566870"/>
      <w:bookmarkEnd w:id="215"/>
      <w:bookmarkEnd w:id="216"/>
      <w:bookmarkEnd w:id="217"/>
      <w:bookmarkEnd w:id="218"/>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2466D" w:rsidRPr="0032466D">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2466D" w:rsidRPr="00603221">
        <w:rPr>
          <w:lang w:val="el-GR"/>
        </w:rPr>
        <w:t xml:space="preserve">ΠΑΡΑΡΤΗΜΑ </w:t>
      </w:r>
      <w:r w:rsidR="0032466D" w:rsidRPr="0032466D">
        <w:rPr>
          <w:lang w:val="el-GR"/>
        </w:rPr>
        <w:t>VI</w:t>
      </w:r>
      <w:r w:rsidR="0032466D" w:rsidRPr="00603221">
        <w:rPr>
          <w:lang w:val="el-GR"/>
        </w:rPr>
        <w:t xml:space="preserve"> – Υπόδειγμα Οικονομικής Προσφοράς</w:t>
      </w:r>
      <w:r w:rsidR="00AE32CA" w:rsidRPr="00821852">
        <w:rPr>
          <w:b/>
          <w:bCs/>
          <w:lang w:val="el-GR"/>
        </w:rPr>
        <w:fldChar w:fldCharType="end"/>
      </w:r>
      <w:r w:rsidR="00E1337D" w:rsidRPr="1D764729">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3"/>
      <w:bookmarkEnd w:id="214"/>
    </w:p>
    <w:p w14:paraId="6AB25FD5" w14:textId="77777777" w:rsidR="00FC039B" w:rsidRPr="00FC039B" w:rsidRDefault="00FC039B" w:rsidP="00FC039B">
      <w:pPr>
        <w:rPr>
          <w:lang w:val="el-GR"/>
        </w:rPr>
      </w:pPr>
    </w:p>
    <w:p w14:paraId="54173B71" w14:textId="648DBFB1" w:rsidR="004E36A7" w:rsidRPr="00821852" w:rsidRDefault="000F0E29" w:rsidP="00D472F0">
      <w:pPr>
        <w:rPr>
          <w:lang w:val="el-GR"/>
        </w:rPr>
      </w:pPr>
      <w:bookmarkStart w:id="219" w:name="_Toc74566872"/>
      <w:bookmarkStart w:id="220" w:name="_Toc74566873"/>
      <w:bookmarkStart w:id="221" w:name="_Toc97194304"/>
      <w:bookmarkEnd w:id="219"/>
      <w:bookmarkEnd w:id="220"/>
      <w:r w:rsidRPr="1D764729">
        <w:rPr>
          <w:b/>
          <w:bCs/>
          <w:lang w:val="el-GR"/>
        </w:rPr>
        <w:t>2.4.2.5</w:t>
      </w:r>
      <w:r w:rsidRPr="1D764729">
        <w:rPr>
          <w:lang w:val="el-GR"/>
        </w:rPr>
        <w:t xml:space="preserve"> </w:t>
      </w:r>
      <w:r w:rsidR="004E36A7" w:rsidRPr="1D764729">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221"/>
    </w:p>
    <w:p w14:paraId="1A503652" w14:textId="77777777" w:rsidR="004E36A7" w:rsidRPr="008A2283" w:rsidRDefault="004E36A7" w:rsidP="004E36A7">
      <w:pPr>
        <w:rPr>
          <w:color w:val="000000"/>
          <w:lang w:val="el-GR"/>
        </w:rPr>
      </w:pPr>
      <w:bookmarkStart w:id="222"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3576AC2F" w:rsidR="004E36A7" w:rsidRPr="00CB7A20" w:rsidRDefault="004E36A7" w:rsidP="004E36A7">
      <w:pPr>
        <w:rPr>
          <w:color w:val="000000"/>
          <w:lang w:val="el-GR"/>
        </w:rPr>
      </w:pPr>
      <w:r w:rsidRPr="1D764729">
        <w:rPr>
          <w:color w:val="000000" w:themeColor="text1"/>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1D764729">
        <w:rPr>
          <w:color w:val="000000" w:themeColor="text1"/>
          <w:lang w:val="en-US"/>
        </w:rPr>
        <w:t>e</w:t>
      </w:r>
      <w:r w:rsidRPr="1D764729">
        <w:rPr>
          <w:color w:val="000000" w:themeColor="text1"/>
          <w:lang w:val="el-GR"/>
        </w:rPr>
        <w:t>-</w:t>
      </w:r>
      <w:r w:rsidRPr="1D764729">
        <w:rPr>
          <w:color w:val="000000" w:themeColor="text1"/>
          <w:lang w:val="en-US"/>
        </w:rPr>
        <w:t>Apostille</w:t>
      </w:r>
      <w:r w:rsidR="10C367B6" w:rsidRPr="008C2DCB">
        <w:rPr>
          <w:color w:val="000000" w:themeColor="text1"/>
          <w:lang w:val="el-GR"/>
        </w:rPr>
        <w:t>,,</w:t>
      </w:r>
      <w:r w:rsidRPr="1D764729">
        <w:rPr>
          <w:color w:val="000000" w:themeColor="text1"/>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22"/>
    </w:p>
    <w:p w14:paraId="5383EF47" w14:textId="13475D60" w:rsidR="000674D2" w:rsidRPr="00CB7A20" w:rsidRDefault="000674D2" w:rsidP="000674D2">
      <w:pPr>
        <w:rPr>
          <w:lang w:val="el-GR"/>
        </w:rPr>
      </w:pPr>
      <w:r w:rsidRPr="1D764729">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1D764729">
        <w:rPr>
          <w:rFonts w:ascii="Times New Roman" w:eastAsia="Calibri" w:hAnsi="Times New Roman" w:cs="Times New Roman"/>
          <w:lang w:val="el-GR" w:eastAsia="el-GR"/>
        </w:rPr>
        <w:t xml:space="preserve"> </w:t>
      </w:r>
      <w:r w:rsidRPr="1D764729">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3" w:name="_Ref496542340"/>
      <w:bookmarkStart w:id="224" w:name="_Toc97194305"/>
      <w:bookmarkStart w:id="225" w:name="_Toc97194438"/>
      <w:bookmarkStart w:id="226" w:name="_Toc158293667"/>
      <w:r w:rsidRPr="00603221">
        <w:rPr>
          <w:lang w:val="el-GR"/>
        </w:rPr>
        <w:t>Περιεχόμενα Φακέλου «Δικαιολογητικά Συμμετοχής - Τεχνική Προσφορά»</w:t>
      </w:r>
      <w:bookmarkEnd w:id="223"/>
      <w:bookmarkEnd w:id="224"/>
      <w:bookmarkEnd w:id="225"/>
      <w:bookmarkEnd w:id="226"/>
      <w:r w:rsidRPr="00603221">
        <w:rPr>
          <w:lang w:val="el-GR"/>
        </w:rPr>
        <w:t xml:space="preserve"> </w:t>
      </w:r>
    </w:p>
    <w:p w14:paraId="0C5CAAFE" w14:textId="77777777" w:rsidR="002C7E9A" w:rsidRPr="00724310" w:rsidRDefault="002C7E9A" w:rsidP="0069435C">
      <w:pPr>
        <w:pStyle w:val="4"/>
        <w:rPr>
          <w:rStyle w:val="Heading4Char"/>
          <w:rFonts w:ascii="Tahoma" w:hAnsi="Tahoma" w:cs="Tahoma"/>
          <w:b/>
          <w:bCs/>
          <w:sz w:val="22"/>
          <w:lang w:val="el-GR"/>
        </w:rPr>
      </w:pPr>
      <w:bookmarkStart w:id="227" w:name="_Toc74566876"/>
      <w:bookmarkStart w:id="228" w:name="_Ref55324286"/>
      <w:bookmarkStart w:id="229" w:name="_Toc97194306"/>
      <w:bookmarkStart w:id="230" w:name="_Toc158293668"/>
      <w:bookmarkEnd w:id="227"/>
      <w:r w:rsidRPr="00724310">
        <w:rPr>
          <w:rStyle w:val="Heading4Char"/>
          <w:rFonts w:ascii="Tahoma" w:hAnsi="Tahoma" w:cs="Tahoma"/>
          <w:b/>
          <w:bCs/>
          <w:sz w:val="22"/>
          <w:lang w:val="el-GR"/>
        </w:rPr>
        <w:t>Δικαιολογητικά Συμμετοχής</w:t>
      </w:r>
      <w:bookmarkEnd w:id="228"/>
      <w:bookmarkEnd w:id="229"/>
      <w:bookmarkEnd w:id="230"/>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1687808"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1"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32466D">
        <w:rPr>
          <w:lang w:val="el-GR"/>
        </w:rPr>
        <w:t>2.1.5</w:t>
      </w:r>
      <w:r w:rsidRPr="00603221">
        <w:rPr>
          <w:lang w:val="el-GR"/>
        </w:rPr>
        <w:fldChar w:fldCharType="end"/>
      </w:r>
      <w:bookmarkEnd w:id="231"/>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32466D">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7015DA4E" w:rsidRPr="00BD7E89">
        <w:rPr>
          <w:lang w:val="el-GR"/>
        </w:rPr>
        <w:t>,</w:t>
      </w:r>
      <w:r w:rsidRPr="00BD7E89">
        <w:rPr>
          <w:lang w:val="el-GR"/>
        </w:rPr>
        <w:t xml:space="preserve">  </w:t>
      </w:r>
    </w:p>
    <w:p w14:paraId="7E9FB0AF" w14:textId="25F2C2A2" w:rsidR="00CD4F51" w:rsidRPr="00B07864" w:rsidRDefault="00CD4F51" w:rsidP="00CD4F51">
      <w:pPr>
        <w:rPr>
          <w:lang w:val="el-GR"/>
        </w:rPr>
      </w:pPr>
      <w:bookmarkStart w:id="232"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32466D" w:rsidRPr="00603221">
        <w:rPr>
          <w:lang w:val="el-GR"/>
        </w:rPr>
        <w:t xml:space="preserve">ΠΑΡΑΡΤΗΜΑ </w:t>
      </w:r>
      <w:r w:rsidR="0032466D" w:rsidRPr="00603221">
        <w:t>VI</w:t>
      </w:r>
      <w:r w:rsidR="0032466D" w:rsidRPr="00603221">
        <w:rPr>
          <w:lang w:val="el-GR"/>
        </w:rPr>
        <w:t>Ι – Άλλες Δηλώσεις</w:t>
      </w:r>
      <w:r w:rsidR="009F688B">
        <w:rPr>
          <w:lang w:val="el-GR"/>
        </w:rPr>
        <w:fldChar w:fldCharType="end"/>
      </w:r>
      <w:r w:rsidRPr="00B07864">
        <w:rPr>
          <w:lang w:val="el-GR"/>
        </w:rPr>
        <w:t>.</w:t>
      </w:r>
    </w:p>
    <w:bookmarkEnd w:id="232"/>
    <w:p w14:paraId="0AF6E168" w14:textId="77777777" w:rsidR="007702DC" w:rsidRDefault="007702DC" w:rsidP="002C7E9A">
      <w:pPr>
        <w:rPr>
          <w:lang w:val="el-GR"/>
        </w:rPr>
      </w:pPr>
    </w:p>
    <w:p w14:paraId="3C320E46" w14:textId="7A1A6C02"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32466D"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6"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59BEC9FC"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32466D"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3" w:name="_Toc97194307"/>
      <w:bookmarkStart w:id="234" w:name="_Toc158293669"/>
      <w:r w:rsidRPr="00603221">
        <w:rPr>
          <w:rFonts w:cs="Tahoma"/>
          <w:szCs w:val="22"/>
          <w:lang w:val="el-GR"/>
        </w:rPr>
        <w:t>Τεχνική Προσφορά</w:t>
      </w:r>
      <w:bookmarkEnd w:id="233"/>
      <w:bookmarkEnd w:id="234"/>
      <w:r w:rsidRPr="00603221">
        <w:rPr>
          <w:rFonts w:cs="Tahoma"/>
          <w:szCs w:val="22"/>
          <w:lang w:val="el-GR"/>
        </w:rPr>
        <w:t xml:space="preserve"> </w:t>
      </w:r>
      <w:r w:rsidR="00E1337D" w:rsidRPr="00603221">
        <w:rPr>
          <w:rFonts w:cs="Tahoma"/>
          <w:szCs w:val="22"/>
          <w:lang w:val="el-GR"/>
        </w:rPr>
        <w:t xml:space="preserve"> </w:t>
      </w:r>
    </w:p>
    <w:p w14:paraId="34F3DD8A" w14:textId="5D2A9486"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32466D"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32466D"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6E1FCCC9"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32466D" w:rsidRPr="0032466D">
        <w:rPr>
          <w:lang w:val="el-GR"/>
        </w:rPr>
        <w:t xml:space="preserve">ΠΑΡΑΡΤΗΜΑ </w:t>
      </w:r>
      <w:r w:rsidR="0032466D" w:rsidRPr="00603221">
        <w:t>V</w:t>
      </w:r>
      <w:r w:rsidR="0032466D" w:rsidRPr="0032466D">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5" w:name="_Ref496542376"/>
      <w:bookmarkStart w:id="236" w:name="_Toc97194308"/>
      <w:bookmarkStart w:id="237" w:name="_Toc97194439"/>
      <w:bookmarkStart w:id="238" w:name="_Toc158293670"/>
      <w:r w:rsidRPr="00603221">
        <w:rPr>
          <w:lang w:val="el-GR"/>
        </w:rPr>
        <w:t>Περιεχόμενα Φακέλου «Οικονομική Προσφορά» / Τρόπος σύνταξης και υποβολής οικονομικών προσφορών</w:t>
      </w:r>
      <w:bookmarkEnd w:id="235"/>
      <w:bookmarkEnd w:id="236"/>
      <w:bookmarkEnd w:id="237"/>
      <w:bookmarkEnd w:id="238"/>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1D081B7A"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32466D" w:rsidRPr="00603221">
        <w:rPr>
          <w:lang w:val="el-GR"/>
        </w:rPr>
        <w:t xml:space="preserve">ΠΑΡΑΡΤΗΜΑ </w:t>
      </w:r>
      <w:r w:rsidR="0032466D" w:rsidRPr="00603221">
        <w:t>VI</w:t>
      </w:r>
      <w:r w:rsidR="0032466D"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2E36F942" w:rsidR="008338F0" w:rsidRPr="00603221" w:rsidRDefault="003355E7">
      <w:pPr>
        <w:rPr>
          <w:lang w:val="el-GR"/>
        </w:rPr>
      </w:pPr>
      <w:r w:rsidRPr="1D764729">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1D764729">
        <w:rPr>
          <w:lang w:val="el-GR" w:eastAsia="el-GR"/>
        </w:rPr>
        <w:t xml:space="preserve"> </w:t>
      </w:r>
      <w:r w:rsidR="001852F3" w:rsidRPr="1D764729">
        <w:rPr>
          <w:lang w:val="el-GR" w:eastAsia="el-GR"/>
        </w:rPr>
        <w:t xml:space="preserve">της παρούσας. </w:t>
      </w:r>
    </w:p>
    <w:p w14:paraId="7508A71D" w14:textId="77777777" w:rsidR="00154286" w:rsidRPr="00603221" w:rsidRDefault="00154286" w:rsidP="00154286">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w:t>
      </w:r>
      <w:r>
        <w:rPr>
          <w:lang w:val="el-GR"/>
        </w:rPr>
        <w:t xml:space="preserve"> ΟΠΕΚΑ (πρώην</w:t>
      </w:r>
      <w:r w:rsidRPr="00603221">
        <w:rPr>
          <w:lang w:val="el-GR"/>
        </w:rPr>
        <w:t xml:space="preserve"> ΟΓΑ</w:t>
      </w:r>
      <w:r>
        <w:rPr>
          <w:lang w:val="el-GR"/>
        </w:rPr>
        <w:t>)</w:t>
      </w:r>
      <w:r w:rsidRPr="00603221">
        <w:rPr>
          <w:lang w:val="el-GR"/>
        </w:rPr>
        <w:t>.</w:t>
      </w:r>
    </w:p>
    <w:p w14:paraId="2AA08B4B" w14:textId="7F89819D" w:rsidR="008338F0" w:rsidRPr="00603221" w:rsidRDefault="003355E7">
      <w:pPr>
        <w:rPr>
          <w:lang w:val="el-GR"/>
        </w:rPr>
      </w:pPr>
      <w:r w:rsidRPr="1D764729">
        <w:rPr>
          <w:lang w:val="el-GR"/>
        </w:rPr>
        <w:t>Οι προσφερόμενες τιμές είναι σταθερές καθ’ όλη τη διάρκεια της σύμβασης και δεν αναπροσαρμόζονται</w:t>
      </w:r>
      <w:r w:rsidR="08762F8C" w:rsidRPr="1D764729">
        <w:rPr>
          <w:lang w:val="el-GR"/>
        </w:rPr>
        <w:t>.</w:t>
      </w:r>
      <w:r w:rsidRPr="1D764729">
        <w:rPr>
          <w:lang w:val="el-GR"/>
        </w:rPr>
        <w:t xml:space="preserve">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9" w:name="_Hlk67667045"/>
      <w:r w:rsidR="00C25AFF" w:rsidRPr="00C25AFF">
        <w:rPr>
          <w:lang w:val="el-GR"/>
        </w:rPr>
        <w:t>όπως τροποποιήθηκε με το άρθρο 42 του ν. 4782/Α36/9-3-2021</w:t>
      </w:r>
      <w:r w:rsidR="00C25AFF">
        <w:rPr>
          <w:lang w:val="el-GR"/>
        </w:rPr>
        <w:t xml:space="preserve"> </w:t>
      </w:r>
      <w:bookmarkEnd w:id="239"/>
      <w:r w:rsidRPr="00603221">
        <w:rPr>
          <w:lang w:val="el-GR"/>
        </w:rPr>
        <w:t>και</w:t>
      </w:r>
    </w:p>
    <w:p w14:paraId="4166F69A" w14:textId="0E052136" w:rsidR="008338F0" w:rsidRPr="00603221" w:rsidRDefault="003355E7">
      <w:pPr>
        <w:rPr>
          <w:lang w:val="el-GR"/>
        </w:rPr>
      </w:pPr>
      <w:r w:rsidRPr="1D764729">
        <w:rPr>
          <w:lang w:val="el-GR"/>
        </w:rPr>
        <w:t xml:space="preserve">γ) η τιμή υπερβαίνει τον προϋπολογισμό της σύμβασης που καθορίζεται </w:t>
      </w:r>
      <w:r w:rsidR="001852F3" w:rsidRPr="1D764729">
        <w:rPr>
          <w:lang w:val="el-GR"/>
        </w:rPr>
        <w:t>στην</w:t>
      </w:r>
      <w:r w:rsidR="00E1337D" w:rsidRPr="1D764729">
        <w:rPr>
          <w:lang w:val="el-GR"/>
        </w:rPr>
        <w:t xml:space="preserve"> </w:t>
      </w:r>
      <w:r w:rsidRPr="1D764729">
        <w:rPr>
          <w:lang w:val="el-GR"/>
        </w:rPr>
        <w:t xml:space="preserve">παρούσα διακήρυξη. </w:t>
      </w:r>
    </w:p>
    <w:p w14:paraId="260F4232" w14:textId="7FBD8EF2"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32466D">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0" w:name="_Ref496542395"/>
      <w:bookmarkStart w:id="241" w:name="_Ref496542431"/>
      <w:bookmarkStart w:id="242" w:name="_Toc97194309"/>
      <w:bookmarkStart w:id="243" w:name="_Toc97194440"/>
      <w:bookmarkStart w:id="244" w:name="_Toc158293671"/>
      <w:r w:rsidRPr="00603221">
        <w:rPr>
          <w:lang w:val="el-GR"/>
        </w:rPr>
        <w:t>Χρόνος ισχύος των προσφορών</w:t>
      </w:r>
      <w:bookmarkEnd w:id="240"/>
      <w:bookmarkEnd w:id="241"/>
      <w:bookmarkEnd w:id="242"/>
      <w:bookmarkEnd w:id="243"/>
      <w:bookmarkEnd w:id="244"/>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788367A1"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32466D">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5"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245"/>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6" w:name="_Ref67613193"/>
      <w:bookmarkStart w:id="247" w:name="_Toc97194310"/>
      <w:bookmarkStart w:id="248" w:name="_Toc97194441"/>
      <w:bookmarkStart w:id="249" w:name="_Toc158293672"/>
      <w:r w:rsidRPr="00603221">
        <w:rPr>
          <w:lang w:val="el-GR"/>
        </w:rPr>
        <w:t>Λόγοι απόρριψης προσφορών</w:t>
      </w:r>
      <w:bookmarkEnd w:id="246"/>
      <w:bookmarkEnd w:id="247"/>
      <w:bookmarkEnd w:id="248"/>
      <w:bookmarkEnd w:id="249"/>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2CFB948A" w:rsidR="00DE6525" w:rsidRPr="00603221" w:rsidRDefault="00A334BA" w:rsidP="00130E02">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2466D">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3.1</w:t>
      </w:r>
      <w:r w:rsidR="00061ADD" w:rsidRPr="00603221">
        <w:rPr>
          <w:lang w:val="el-GR"/>
        </w:rPr>
        <w:fldChar w:fldCharType="end"/>
      </w:r>
      <w:r w:rsidR="00DE6525" w:rsidRPr="00603221">
        <w:rPr>
          <w:lang w:val="el-GR"/>
        </w:rPr>
        <w:t xml:space="preserve"> (Αποσφράγιση και </w:t>
      </w:r>
      <w:r w:rsidR="00DE6525" w:rsidRPr="00603221">
        <w:rPr>
          <w:lang w:val="el-GR"/>
        </w:rPr>
        <w:lastRenderedPageBreak/>
        <w:t xml:space="preserve">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130E02">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65335ACE" w:rsidR="00DE6525" w:rsidRPr="00603221" w:rsidRDefault="00DE6525" w:rsidP="00130E02">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2466D">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5D7CBFC" w:rsidR="00DE6525" w:rsidRPr="009E58E5" w:rsidRDefault="00DE6525" w:rsidP="00130E02">
      <w:pPr>
        <w:pStyle w:val="aff"/>
        <w:numPr>
          <w:ilvl w:val="0"/>
          <w:numId w:val="25"/>
        </w:numPr>
        <w:spacing w:before="120"/>
        <w:ind w:left="284" w:hanging="142"/>
        <w:rPr>
          <w:lang w:val="el-GR"/>
        </w:rPr>
      </w:pPr>
      <w:r w:rsidRPr="1D764729">
        <w:rPr>
          <w:lang w:val="el-GR"/>
        </w:rPr>
        <w:t>η οποία είναι εναλλακτική προσφορά</w:t>
      </w:r>
      <w:r w:rsidR="4CFD78FF" w:rsidRPr="1D764729">
        <w:rPr>
          <w:lang w:val="el-GR"/>
        </w:rPr>
        <w:t>,</w:t>
      </w:r>
      <w:r w:rsidR="00433E35" w:rsidRPr="1D764729">
        <w:rPr>
          <w:lang w:val="el-GR"/>
        </w:rPr>
        <w:t xml:space="preserve"> </w:t>
      </w:r>
    </w:p>
    <w:p w14:paraId="53DAC004" w14:textId="01468509" w:rsidR="00DE6525" w:rsidRPr="00603221" w:rsidRDefault="00DE6525" w:rsidP="00130E02">
      <w:pPr>
        <w:pStyle w:val="aff"/>
        <w:numPr>
          <w:ilvl w:val="0"/>
          <w:numId w:val="25"/>
        </w:numPr>
        <w:spacing w:before="120"/>
        <w:ind w:left="284" w:hanging="142"/>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32466D">
        <w:rPr>
          <w:lang w:val="el-GR"/>
        </w:rPr>
        <w:t>2.2.3.3</w:t>
      </w:r>
      <w:r w:rsidR="00565241" w:rsidRPr="00603221">
        <w:rPr>
          <w:lang w:val="el-GR"/>
        </w:rPr>
        <w:fldChar w:fldCharType="end"/>
      </w:r>
      <w:r w:rsidRPr="00603221">
        <w:rPr>
          <w:lang w:val="el-GR"/>
        </w:rPr>
        <w:t xml:space="preserve"> περ.</w:t>
      </w:r>
      <w:r w:rsidR="2E017E93" w:rsidRPr="00603221">
        <w:rPr>
          <w:lang w:val="el-GR"/>
        </w:rPr>
        <w:t xml:space="preserve"> </w:t>
      </w:r>
      <w:r w:rsidRPr="00603221">
        <w:rPr>
          <w:lang w:val="el-GR"/>
        </w:rPr>
        <w:t>γ της παρούσας ( περ. γ΄ της παρ. 4 του άρθρου</w:t>
      </w:r>
      <w:r w:rsidR="4B4E348E" w:rsidRPr="00603221">
        <w:rPr>
          <w:lang w:val="el-GR"/>
        </w:rPr>
        <w:t xml:space="preserve"> </w:t>
      </w:r>
      <w:r w:rsidRPr="00603221">
        <w:rPr>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130E02">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130E02">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130E02">
      <w:pPr>
        <w:pStyle w:val="aff"/>
        <w:numPr>
          <w:ilvl w:val="0"/>
          <w:numId w:val="2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130E02">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130E02">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130E02">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130E02">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130E02">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130E02">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130E0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rsidP="00130E02">
      <w:pPr>
        <w:pStyle w:val="aff"/>
        <w:numPr>
          <w:ilvl w:val="0"/>
          <w:numId w:val="25"/>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50" w:name="_Toc97194442"/>
      <w:bookmarkStart w:id="251" w:name="_Toc158293673"/>
      <w:r w:rsidRPr="00603221">
        <w:rPr>
          <w:rFonts w:cs="Tahoma"/>
          <w:sz w:val="22"/>
          <w:szCs w:val="22"/>
        </w:rPr>
        <w:lastRenderedPageBreak/>
        <w:t>ΔΙΕΝΕΡΓΕΙΑ ΔΙΑΔΙΚΑΣΙΑΣ - ΑΞΙΟΛΟΓΗΣΗ ΠΡΟΣΦΟΡΩΝ</w:t>
      </w:r>
      <w:bookmarkEnd w:id="250"/>
      <w:bookmarkEnd w:id="251"/>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2" w:name="_Ref496542534"/>
      <w:bookmarkStart w:id="253" w:name="_Toc97194311"/>
      <w:bookmarkStart w:id="254" w:name="_Toc97194443"/>
      <w:bookmarkStart w:id="255" w:name="_Toc158293674"/>
      <w:r w:rsidRPr="00603221">
        <w:rPr>
          <w:rFonts w:cs="Tahoma"/>
          <w:lang w:val="el-GR"/>
        </w:rPr>
        <w:t>Αποσφράγιση και αξιολόγηση προσφορών</w:t>
      </w:r>
      <w:bookmarkEnd w:id="252"/>
      <w:bookmarkEnd w:id="253"/>
      <w:bookmarkEnd w:id="254"/>
      <w:bookmarkEnd w:id="255"/>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6" w:name="_Ref496542486"/>
      <w:bookmarkStart w:id="257" w:name="_Toc97194312"/>
      <w:bookmarkStart w:id="258" w:name="_Toc97194444"/>
      <w:bookmarkStart w:id="259" w:name="_Toc158293675"/>
      <w:r w:rsidRPr="00603221">
        <w:rPr>
          <w:lang w:val="el-GR"/>
        </w:rPr>
        <w:t>Ηλεκτρονική αποσφράγιση προσφορών</w:t>
      </w:r>
      <w:bookmarkEnd w:id="256"/>
      <w:bookmarkEnd w:id="257"/>
      <w:bookmarkEnd w:id="258"/>
      <w:bookmarkEnd w:id="259"/>
    </w:p>
    <w:p w14:paraId="66FDFF38" w14:textId="77A1F3C9"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487D4B">
        <w:rPr>
          <w:lang w:val="el-GR"/>
        </w:rPr>
        <w:t xml:space="preserve">, ήτοι η επιτροπή διενέργειας/επιτροπή αξιολόγησης, </w:t>
      </w:r>
      <w:r w:rsidR="00487D4B" w:rsidRPr="00487D4B">
        <w:rPr>
          <w:b/>
          <w:bCs/>
          <w:lang w:val="el-GR"/>
        </w:rPr>
        <w:t>εφεξής</w:t>
      </w:r>
      <w:r w:rsidRPr="00487D4B">
        <w:rPr>
          <w:b/>
          <w:bCs/>
          <w:lang w:val="el-GR"/>
        </w:rPr>
        <w:t xml:space="preserve"> Επιτροπή Διαγωνισμού</w:t>
      </w:r>
      <w:r w:rsidRPr="00603221">
        <w:rPr>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7011183B"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2F59C9">
        <w:rPr>
          <w:b/>
          <w:bCs/>
          <w:lang w:val="el-GR"/>
        </w:rPr>
        <w:t>δύο</w:t>
      </w:r>
      <w:r w:rsidRPr="009E58E5">
        <w:rPr>
          <w:b/>
          <w:bCs/>
          <w:lang w:val="el-GR"/>
        </w:rPr>
        <w:t xml:space="preserve"> (</w:t>
      </w:r>
      <w:r w:rsidR="002F59C9">
        <w:rPr>
          <w:b/>
          <w:bCs/>
          <w:lang w:val="el-GR"/>
        </w:rPr>
        <w:t>2</w:t>
      </w:r>
      <w:r w:rsidRPr="009E58E5">
        <w:rPr>
          <w:b/>
          <w:bCs/>
          <w:lang w:val="el-GR"/>
        </w:rPr>
        <w:t>) εργάσιμες ημέρες</w:t>
      </w:r>
      <w:r w:rsidRPr="00032BBA">
        <w:rPr>
          <w:lang w:val="el-GR"/>
        </w:rPr>
        <w:t xml:space="preserve"> μετά την καταληκτική ημερομηνία </w:t>
      </w:r>
      <w:r w:rsidRPr="00FF20C2">
        <w:rPr>
          <w:kern w:val="1"/>
          <w:lang w:val="el-GR" w:eastAsia="ar-SA"/>
        </w:rPr>
        <w:t>προσφορών ήτοι</w:t>
      </w:r>
      <w:r w:rsidRPr="00486CCF">
        <w:rPr>
          <w:b/>
          <w:bCs/>
          <w:lang w:val="el-GR"/>
        </w:rPr>
        <w:t xml:space="preserve"> </w:t>
      </w:r>
      <w:r w:rsidR="00B636E3" w:rsidRPr="007E500E">
        <w:rPr>
          <w:b/>
          <w:bCs/>
          <w:lang w:val="el-GR"/>
        </w:rPr>
        <w:t xml:space="preserve">01-03-2024 </w:t>
      </w:r>
      <w:r w:rsidRPr="007E500E">
        <w:rPr>
          <w:lang w:val="el-GR"/>
        </w:rPr>
        <w:t>και ώρα</w:t>
      </w:r>
      <w:r w:rsidRPr="007E500E">
        <w:rPr>
          <w:b/>
          <w:bCs/>
          <w:lang w:val="el-GR"/>
        </w:rPr>
        <w:t xml:space="preserve"> </w:t>
      </w:r>
      <w:r w:rsidR="00B636E3" w:rsidRPr="007E500E">
        <w:rPr>
          <w:b/>
          <w:bCs/>
          <w:lang w:val="el-GR"/>
        </w:rPr>
        <w:t>12</w:t>
      </w:r>
      <w:r w:rsidRPr="007E500E">
        <w:rPr>
          <w:b/>
          <w:bCs/>
          <w:lang w:val="el-GR"/>
        </w:rPr>
        <w:t>:</w:t>
      </w:r>
      <w:r w:rsidR="00315D9D" w:rsidRPr="007E500E">
        <w:rPr>
          <w:b/>
          <w:bCs/>
          <w:lang w:val="el-GR"/>
        </w:rPr>
        <w:t>00</w:t>
      </w:r>
      <w:r w:rsidRPr="007E500E">
        <w:rPr>
          <w:b/>
          <w:bCs/>
          <w:lang w:val="el-GR"/>
        </w:rPr>
        <w:t>.</w:t>
      </w:r>
      <w:r w:rsidRPr="00486CCF">
        <w:rPr>
          <w:b/>
          <w:bCs/>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0" w:name="_Toc74566885"/>
      <w:bookmarkStart w:id="261" w:name="_Toc74566886"/>
      <w:bookmarkStart w:id="262" w:name="_Toc74566887"/>
      <w:bookmarkStart w:id="263" w:name="_Toc74566888"/>
      <w:bookmarkStart w:id="264" w:name="_Toc74566889"/>
      <w:bookmarkStart w:id="265" w:name="_Toc74566890"/>
      <w:bookmarkStart w:id="266" w:name="_Toc74566891"/>
      <w:bookmarkStart w:id="267" w:name="_Toc74566892"/>
      <w:bookmarkStart w:id="268" w:name="_Ref40981105"/>
      <w:bookmarkStart w:id="269" w:name="_Ref40981122"/>
      <w:bookmarkStart w:id="270" w:name="_Ref40981155"/>
      <w:bookmarkStart w:id="271" w:name="_Toc97194313"/>
      <w:bookmarkStart w:id="272" w:name="_Toc97194445"/>
      <w:bookmarkStart w:id="273" w:name="_Toc158293676"/>
      <w:bookmarkEnd w:id="260"/>
      <w:bookmarkEnd w:id="261"/>
      <w:bookmarkEnd w:id="262"/>
      <w:bookmarkEnd w:id="263"/>
      <w:bookmarkEnd w:id="264"/>
      <w:bookmarkEnd w:id="265"/>
      <w:bookmarkEnd w:id="266"/>
      <w:bookmarkEnd w:id="267"/>
      <w:r w:rsidRPr="00603221">
        <w:rPr>
          <w:lang w:val="el-GR"/>
        </w:rPr>
        <w:t>Αξιολόγηση προσφορών</w:t>
      </w:r>
      <w:bookmarkEnd w:id="268"/>
      <w:bookmarkEnd w:id="269"/>
      <w:bookmarkEnd w:id="270"/>
      <w:bookmarkEnd w:id="271"/>
      <w:bookmarkEnd w:id="272"/>
      <w:bookmarkEnd w:id="273"/>
    </w:p>
    <w:p w14:paraId="1812B8F0" w14:textId="1E86F189" w:rsidR="006119DB" w:rsidRDefault="006119DB" w:rsidP="006119DB">
      <w:pPr>
        <w:textAlignment w:val="baseline"/>
        <w:rPr>
          <w:lang w:val="el-GR"/>
        </w:rPr>
      </w:pPr>
      <w:r w:rsidRPr="00821852">
        <w:rPr>
          <w:lang w:val="el-GR"/>
        </w:rPr>
        <w:t xml:space="preserve">Μετά την </w:t>
      </w:r>
      <w:r w:rsidR="004837BF">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2B98BAA" w:rsidR="00E57533" w:rsidRDefault="00E57533" w:rsidP="1D764729">
      <w:pPr>
        <w:textAlignment w:val="baseline"/>
        <w:rPr>
          <w:rFonts w:eastAsia="Calibri"/>
          <w:i/>
          <w:iCs/>
          <w:color w:val="5B9BD5"/>
          <w:kern w:val="1"/>
          <w:lang w:val="el-GR" w:eastAsia="el-GR"/>
        </w:rPr>
      </w:pPr>
      <w:r>
        <w:rPr>
          <w:kern w:val="1"/>
          <w:lang w:val="el-GR"/>
        </w:rPr>
        <w:t>Ειδικότερα:</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4" w:name="__RefHeading___Toc491950129"/>
      <w:bookmarkEnd w:id="274"/>
      <w:r w:rsidRPr="00603221">
        <w:rPr>
          <w:rFonts w:cs="Tahoma"/>
          <w:lang w:val="el-GR"/>
        </w:rPr>
        <w:lastRenderedPageBreak/>
        <w:tab/>
      </w:r>
      <w:bookmarkStart w:id="275" w:name="_Ref496542592"/>
      <w:bookmarkStart w:id="276" w:name="_Ref67613215"/>
      <w:bookmarkStart w:id="277" w:name="_Toc97194314"/>
      <w:bookmarkStart w:id="278" w:name="_Toc97194446"/>
      <w:bookmarkStart w:id="279" w:name="_Toc15829367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5"/>
      <w:r w:rsidR="00BB3801" w:rsidRPr="00603221">
        <w:rPr>
          <w:rFonts w:cs="Tahoma"/>
          <w:lang w:val="el-GR"/>
        </w:rPr>
        <w:t>προσωρινού αναδόχου</w:t>
      </w:r>
      <w:bookmarkEnd w:id="276"/>
      <w:bookmarkEnd w:id="277"/>
      <w:bookmarkEnd w:id="278"/>
      <w:bookmarkEnd w:id="279"/>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0D3055A8" w:rsidR="00DD0F6F" w:rsidRPr="00CE73AA" w:rsidRDefault="00DD0F6F" w:rsidP="00DD0F6F">
      <w:pPr>
        <w:rPr>
          <w:lang w:val="el-GR" w:eastAsia="ar-SA"/>
        </w:rPr>
      </w:pPr>
      <w:r w:rsidRPr="1D764729">
        <w:rPr>
          <w:lang w:val="el-GR" w:eastAsia="ar-SA"/>
        </w:rPr>
        <w:t xml:space="preserve">Αν κανένας από τους προσφέροντες δεν υποβάλλει αληθή ή ακριβή δήλωση </w:t>
      </w:r>
      <w:r w:rsidRPr="1D764729">
        <w:rPr>
          <w:b/>
          <w:bCs/>
          <w:lang w:val="el-GR" w:eastAsia="ar-SA"/>
        </w:rPr>
        <w:t>ή</w:t>
      </w:r>
      <w:r w:rsidRPr="1D764729">
        <w:rPr>
          <w:lang w:val="el-GR" w:eastAsia="ar-SA"/>
        </w:rPr>
        <w:t xml:space="preserve"> δεν προσκομίσει ένα ή περισσότερα από τα απαιτούμενα έγγραφα και δικαιολογητικά </w:t>
      </w:r>
      <w:r w:rsidRPr="1D764729">
        <w:rPr>
          <w:b/>
          <w:bCs/>
          <w:lang w:val="el-GR" w:eastAsia="ar-SA"/>
        </w:rPr>
        <w:t>ή</w:t>
      </w:r>
      <w:r w:rsidRPr="1D764729">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6BD480F7" w:rsidRPr="1D764729">
        <w:rPr>
          <w:lang w:val="el-GR" w:eastAsia="ar-SA"/>
        </w:rPr>
        <w:t xml:space="preserve"> </w:t>
      </w:r>
      <w:r w:rsidRPr="1D764729">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32FE22E" w:rsidR="00F005B4" w:rsidRPr="00841073" w:rsidRDefault="00F005B4" w:rsidP="1D764729">
      <w:pPr>
        <w:textAlignment w:val="baseline"/>
        <w:rPr>
          <w:rFonts w:ascii="Calibri" w:eastAsiaTheme="minorEastAsia" w:hAnsi="Calibri"/>
          <w:color w:val="000000"/>
          <w:shd w:val="clear" w:color="auto" w:fill="FFFFFF"/>
          <w:lang w:val="el-GR" w:eastAsia="en-US"/>
        </w:rPr>
      </w:pPr>
      <w:r w:rsidRPr="1D764729">
        <w:rPr>
          <w:rFonts w:eastAsiaTheme="minorEastAsia"/>
          <w:color w:val="000000"/>
          <w:shd w:val="clear" w:color="auto" w:fill="FFFFFF"/>
          <w:lang w:val="el-GR" w:eastAsia="en-US"/>
        </w:rPr>
        <w:t>Σε κάθε περίπτωση,</w:t>
      </w:r>
      <w:r w:rsidRPr="005C13A7">
        <w:rPr>
          <w:color w:val="000000"/>
          <w:shd w:val="clear" w:color="auto" w:fill="FFFFFF"/>
          <w:lang w:val="el-GR"/>
        </w:rPr>
        <w:t xml:space="preserve"> </w:t>
      </w:r>
      <w:r w:rsidRPr="1D764729">
        <w:rPr>
          <w:rFonts w:eastAsiaTheme="minorEastAsia"/>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1D764729">
        <w:rPr>
          <w:rFonts w:eastAsiaTheme="minorEastAsia"/>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1D764729">
        <w:rPr>
          <w:rFonts w:eastAsiaTheme="minorEastAsia"/>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1D764729">
        <w:rPr>
          <w:rFonts w:ascii="Calibri" w:eastAsiaTheme="minorEastAsia"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0" w:name="_Toc74566895"/>
      <w:bookmarkStart w:id="281" w:name="_Toc74566896"/>
      <w:bookmarkStart w:id="282" w:name="_Toc74566897"/>
      <w:bookmarkStart w:id="283" w:name="_Toc74566898"/>
      <w:bookmarkStart w:id="284" w:name="_Toc74566899"/>
      <w:bookmarkStart w:id="285" w:name="_Toc74566900"/>
      <w:bookmarkStart w:id="286" w:name="_Toc74566901"/>
      <w:bookmarkStart w:id="287" w:name="_Toc74566902"/>
      <w:bookmarkStart w:id="288" w:name="_Toc74566903"/>
      <w:bookmarkStart w:id="289" w:name="_Toc74566904"/>
      <w:bookmarkStart w:id="290" w:name="_Toc74566905"/>
      <w:bookmarkStart w:id="291" w:name="_Toc74566906"/>
      <w:bookmarkStart w:id="292" w:name="_Toc74566907"/>
      <w:bookmarkStart w:id="293" w:name="_Toc74566908"/>
      <w:bookmarkStart w:id="294" w:name="_Toc74566909"/>
      <w:bookmarkStart w:id="295" w:name="_Toc74566910"/>
      <w:bookmarkStart w:id="296" w:name="_Toc74566911"/>
      <w:bookmarkStart w:id="297" w:name="_Toc74566912"/>
      <w:bookmarkStart w:id="298" w:name="_Toc74566913"/>
      <w:bookmarkStart w:id="299" w:name="_Toc74566914"/>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603221">
        <w:rPr>
          <w:rFonts w:cs="Tahoma"/>
          <w:lang w:val="el-GR"/>
        </w:rPr>
        <w:tab/>
      </w:r>
      <w:bookmarkStart w:id="300" w:name="_Toc97194315"/>
      <w:bookmarkStart w:id="301" w:name="_Toc97194447"/>
      <w:bookmarkStart w:id="302" w:name="_Ref113958813"/>
      <w:bookmarkStart w:id="303" w:name="_Ref113958825"/>
      <w:bookmarkStart w:id="304" w:name="_Ref113958826"/>
      <w:bookmarkStart w:id="305" w:name="_Toc158293678"/>
      <w:r w:rsidRPr="00603221">
        <w:rPr>
          <w:rFonts w:cs="Tahoma"/>
          <w:lang w:val="el-GR"/>
        </w:rPr>
        <w:t>Κατακύρωση - σύναψη σύμβασης</w:t>
      </w:r>
      <w:bookmarkEnd w:id="300"/>
      <w:bookmarkEnd w:id="301"/>
      <w:bookmarkEnd w:id="302"/>
      <w:bookmarkEnd w:id="303"/>
      <w:bookmarkEnd w:id="304"/>
      <w:bookmarkEnd w:id="30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9"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1"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6" w:name="_Toc74566916"/>
      <w:bookmarkStart w:id="307" w:name="_Toc74566917"/>
      <w:bookmarkStart w:id="308" w:name="_Toc74566918"/>
      <w:bookmarkStart w:id="309" w:name="_Toc74566919"/>
      <w:bookmarkStart w:id="310" w:name="_Toc74566920"/>
      <w:bookmarkStart w:id="311" w:name="_Toc74566921"/>
      <w:bookmarkStart w:id="312" w:name="_Toc74566922"/>
      <w:bookmarkStart w:id="313" w:name="_Toc74566923"/>
      <w:bookmarkStart w:id="314" w:name="_Toc74566924"/>
      <w:bookmarkStart w:id="315" w:name="_Toc74566925"/>
      <w:bookmarkStart w:id="316" w:name="_Toc74566926"/>
      <w:bookmarkStart w:id="317" w:name="_Προδικαστικές_Προσφυγές_-"/>
      <w:bookmarkStart w:id="318" w:name="_Toc97194316"/>
      <w:bookmarkStart w:id="319" w:name="_Toc97194448"/>
      <w:bookmarkStart w:id="320" w:name="_Toc158293679"/>
      <w:bookmarkStart w:id="321" w:name="_Ref496542648"/>
      <w:bookmarkStart w:id="322" w:name="_Ref496542669"/>
      <w:bookmarkEnd w:id="306"/>
      <w:bookmarkEnd w:id="307"/>
      <w:bookmarkEnd w:id="308"/>
      <w:bookmarkEnd w:id="309"/>
      <w:bookmarkEnd w:id="310"/>
      <w:bookmarkEnd w:id="311"/>
      <w:bookmarkEnd w:id="312"/>
      <w:bookmarkEnd w:id="313"/>
      <w:bookmarkEnd w:id="314"/>
      <w:bookmarkEnd w:id="315"/>
      <w:bookmarkEnd w:id="316"/>
      <w:bookmarkEnd w:id="317"/>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8"/>
      <w:bookmarkEnd w:id="319"/>
      <w:bookmarkEnd w:id="320"/>
      <w:r w:rsidR="005B1D5A" w:rsidRPr="005B1D5A" w:rsidDel="005B1D5A">
        <w:rPr>
          <w:rFonts w:cs="Tahoma"/>
          <w:lang w:val="el-GR"/>
        </w:rPr>
        <w:t xml:space="preserve"> </w:t>
      </w:r>
      <w:bookmarkEnd w:id="321"/>
      <w:bookmarkEnd w:id="322"/>
      <w:r w:rsidRPr="00603221">
        <w:rPr>
          <w:rFonts w:cs="Tahoma"/>
          <w:lang w:val="el-GR"/>
        </w:rPr>
        <w:t xml:space="preserve"> </w:t>
      </w:r>
    </w:p>
    <w:p w14:paraId="07A85813" w14:textId="6F04EE6D" w:rsidR="005B1D5A" w:rsidRPr="00020B6A" w:rsidRDefault="005B1D5A" w:rsidP="005B1D5A">
      <w:pPr>
        <w:rPr>
          <w:color w:val="000000"/>
          <w:lang w:val="el-GR"/>
        </w:rPr>
      </w:pPr>
      <w:r w:rsidRPr="1D764729">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1D764729">
        <w:rPr>
          <w:lang w:val="el-GR"/>
        </w:rPr>
        <w:t>Ενιαία Αρχή Δημοσίων Συμβάσεων (</w:t>
      </w:r>
      <w:r w:rsidR="00602A33" w:rsidRPr="1D764729">
        <w:rPr>
          <w:lang w:val="el-GR"/>
        </w:rPr>
        <w:t>Ε.Α.ΔΗ.ΣΥ.</w:t>
      </w:r>
      <w:r w:rsidR="00D246C2" w:rsidRPr="1D764729">
        <w:rPr>
          <w:lang w:val="el-GR"/>
        </w:rPr>
        <w:t>)</w:t>
      </w:r>
      <w:r w:rsidRPr="1D764729">
        <w:rPr>
          <w:color w:val="000000" w:themeColor="text1"/>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2B3BC522" w:rsidR="005B1D5A" w:rsidRPr="00020B6A" w:rsidRDefault="005B1D5A" w:rsidP="005B1D5A">
      <w:pPr>
        <w:rPr>
          <w:color w:val="000000"/>
          <w:lang w:val="el-GR"/>
        </w:rPr>
      </w:pPr>
      <w:r w:rsidRPr="1D764729">
        <w:rPr>
          <w:color w:val="000000" w:themeColor="text1"/>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1D764729">
        <w:rPr>
          <w:color w:val="000000" w:themeColor="text1"/>
          <w:lang w:val="el-GR"/>
        </w:rPr>
        <w:t xml:space="preserve"> όπως τροποποιήθηκε με το άρθρο 135 Ν. 4782/2021</w:t>
      </w:r>
      <w:r w:rsidRPr="1D764729">
        <w:rPr>
          <w:color w:val="000000" w:themeColor="text1"/>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1D764729">
        <w:rPr>
          <w:lang w:val="el-GR"/>
        </w:rPr>
        <w:t>Ε.Α.ΔΗ.ΣΥ.</w:t>
      </w:r>
      <w:r w:rsidR="00ED4715" w:rsidRPr="1D764729">
        <w:rPr>
          <w:lang w:val="el-GR"/>
        </w:rPr>
        <w:t xml:space="preserve"> </w:t>
      </w:r>
      <w:r w:rsidRPr="1D764729">
        <w:rPr>
          <w:color w:val="000000" w:themeColor="text1"/>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2F0674CE" w:rsidR="005B1D5A" w:rsidRPr="00020B6A" w:rsidRDefault="005B1D5A" w:rsidP="005B1D5A">
      <w:pPr>
        <w:rPr>
          <w:color w:val="000000"/>
          <w:lang w:val="el-GR"/>
        </w:rPr>
      </w:pPr>
      <w:r w:rsidRPr="1D764729">
        <w:rPr>
          <w:color w:val="000000" w:themeColor="text1"/>
          <w:lang w:val="el-GR"/>
        </w:rPr>
        <w:t>Μετά την, κατά τα ως άνω, ηλεκτρονική κατάθεση της προδικαστικής προσφυγής η αναθέτουσα αρχή,</w:t>
      </w:r>
      <w:r w:rsidRPr="1D764729">
        <w:rPr>
          <w:lang w:val="el-GR"/>
        </w:rPr>
        <w:t xml:space="preserve"> </w:t>
      </w:r>
      <w:r w:rsidRPr="1D764729">
        <w:rPr>
          <w:color w:val="000000" w:themeColor="text1"/>
          <w:lang w:val="el-GR"/>
        </w:rPr>
        <w:t xml:space="preserve"> μέσω της λειτουργίας «Επικοινωνία»: </w:t>
      </w:r>
    </w:p>
    <w:p w14:paraId="66D5EF7C" w14:textId="25BBD94E" w:rsidR="005B1D5A" w:rsidRPr="00020B6A" w:rsidRDefault="005B1D5A" w:rsidP="005B1D5A">
      <w:pPr>
        <w:rPr>
          <w:color w:val="000000"/>
          <w:lang w:val="el-GR"/>
        </w:rPr>
      </w:pPr>
      <w:r w:rsidRPr="1D764729">
        <w:rPr>
          <w:color w:val="000000" w:themeColor="text1"/>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328C5057" w:rsidR="005B1D5A" w:rsidRPr="00020B6A" w:rsidRDefault="005B1D5A" w:rsidP="005B1D5A">
      <w:pPr>
        <w:rPr>
          <w:color w:val="000000"/>
          <w:lang w:val="el-GR"/>
        </w:rPr>
      </w:pPr>
      <w:r w:rsidRPr="1D764729">
        <w:rPr>
          <w:color w:val="000000" w:themeColor="text1"/>
          <w:lang w:val="el-GR"/>
        </w:rPr>
        <w:t>δ)</w:t>
      </w:r>
      <w:r w:rsidR="2DA02D33" w:rsidRPr="1D764729">
        <w:rPr>
          <w:color w:val="000000" w:themeColor="text1"/>
          <w:lang w:val="el-GR"/>
        </w:rPr>
        <w:t xml:space="preserve"> </w:t>
      </w:r>
      <w:r w:rsidRPr="1D764729">
        <w:rPr>
          <w:color w:val="000000" w:themeColor="text1"/>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3" w:name="_Hlk114820631"/>
      <w:r w:rsidR="00ED4715" w:rsidRPr="006B704A">
        <w:rPr>
          <w:lang w:val="el-GR"/>
        </w:rPr>
        <w:t>Ε.Α.ΔΗ.ΣΥ.</w:t>
      </w:r>
      <w:r w:rsidR="006B3489">
        <w:rPr>
          <w:lang w:val="el-GR"/>
        </w:rPr>
        <w:t xml:space="preserve"> </w:t>
      </w:r>
      <w:bookmarkEnd w:id="323"/>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 xml:space="preserve">αίτησης. Ο αιτών </w:t>
      </w:r>
      <w:r w:rsidR="009D5082" w:rsidRPr="007C4E1D">
        <w:rPr>
          <w:color w:val="000000"/>
          <w:lang w:val="el-GR" w:eastAsia="ar-SA"/>
        </w:rPr>
        <w:lastRenderedPageBreak/>
        <w:t>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4" w:name="_Toc97194317"/>
      <w:bookmarkStart w:id="325" w:name="_Toc97194449"/>
      <w:bookmarkStart w:id="326" w:name="_Toc158293680"/>
      <w:r w:rsidRPr="00603221">
        <w:rPr>
          <w:rFonts w:cs="Tahoma"/>
          <w:lang w:val="el-GR"/>
        </w:rPr>
        <w:t>Ματαίωση Διαδικασίας</w:t>
      </w:r>
      <w:bookmarkEnd w:id="324"/>
      <w:bookmarkEnd w:id="325"/>
      <w:bookmarkEnd w:id="326"/>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4BF2ECA0" w:rsidR="00921D35" w:rsidRDefault="00921D35" w:rsidP="00921D35">
      <w:pPr>
        <w:rPr>
          <w:lang w:val="el-GR"/>
        </w:rPr>
      </w:pPr>
      <w:r w:rsidRPr="1D764729">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7" w:name="_Toc97194450"/>
      <w:bookmarkStart w:id="328" w:name="_Toc158293681"/>
      <w:r w:rsidRPr="00603221">
        <w:rPr>
          <w:rFonts w:cs="Tahoma"/>
          <w:sz w:val="22"/>
          <w:szCs w:val="22"/>
        </w:rPr>
        <w:lastRenderedPageBreak/>
        <w:t>ΟΡΟΙ ΕΚΤΕΛΕΣΗΣ ΤΗΣ ΣΥΜΒΑΣΗΣ</w:t>
      </w:r>
      <w:bookmarkEnd w:id="327"/>
      <w:bookmarkEnd w:id="328"/>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9" w:name="_Ref496542746"/>
      <w:bookmarkStart w:id="330" w:name="_Toc97194318"/>
      <w:bookmarkStart w:id="331" w:name="_Toc97194451"/>
      <w:bookmarkStart w:id="332" w:name="_Toc15829368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9"/>
      <w:bookmarkEnd w:id="330"/>
      <w:bookmarkEnd w:id="331"/>
      <w:bookmarkEnd w:id="332"/>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F3F4B75"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A7BF1">
        <w:rPr>
          <w:lang w:val="el-GR"/>
        </w:rPr>
        <w:t>δ</w:t>
      </w:r>
      <w:r w:rsidR="00B077F8">
        <w:rPr>
          <w:lang w:val="el-GR"/>
        </w:rPr>
        <w:t xml:space="preserve">έκα </w:t>
      </w:r>
      <w:r w:rsidR="00724310">
        <w:rPr>
          <w:lang w:val="el-GR"/>
        </w:rPr>
        <w:t xml:space="preserve">πέντε </w:t>
      </w:r>
      <w:r w:rsidR="0087631A" w:rsidRPr="00B07864">
        <w:rPr>
          <w:lang w:val="el-GR"/>
        </w:rPr>
        <w:t>(</w:t>
      </w:r>
      <w:r w:rsidR="005C3380">
        <w:rPr>
          <w:lang w:val="el-GR"/>
        </w:rPr>
        <w:t>1</w:t>
      </w:r>
      <w:r w:rsidR="00724310">
        <w:rPr>
          <w:lang w:val="el-GR"/>
        </w:rPr>
        <w:t>5</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3" w:name="_Hlk494198985"/>
      <w:r w:rsidR="00B07864">
        <w:rPr>
          <w:lang w:val="el-GR"/>
        </w:rPr>
        <w:t>.</w:t>
      </w:r>
    </w:p>
    <w:bookmarkEnd w:id="333"/>
    <w:p w14:paraId="439BDB1C" w14:textId="77777777" w:rsidR="0032466D" w:rsidRPr="0032466D" w:rsidRDefault="003355E7" w:rsidP="0032466D">
      <w:pPr>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 xml:space="preserve">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2466D">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5008D0">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2466D">
        <w:rPr>
          <w:lang w:val="el-GR"/>
        </w:rPr>
        <w:br w:type="page"/>
      </w:r>
    </w:p>
    <w:p w14:paraId="45155744" w14:textId="007F7183" w:rsidR="008338F0" w:rsidRDefault="0032466D" w:rsidP="00B86F1D">
      <w:pPr>
        <w:rPr>
          <w:lang w:val="el-GR"/>
        </w:rPr>
      </w:pPr>
      <w:r w:rsidRPr="003329FF">
        <w:rPr>
          <w:lang w:val="el-GR"/>
        </w:rPr>
        <w:lastRenderedPageBreak/>
        <w:t xml:space="preserve">ΠΑΡΑΡΤΗΜΑ </w:t>
      </w:r>
      <w:r w:rsidRPr="0032466D">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4" w:name="_Toc97194319"/>
      <w:bookmarkStart w:id="335" w:name="_Toc97194452"/>
      <w:bookmarkStart w:id="336" w:name="_Toc158293683"/>
      <w:r w:rsidRPr="00603221">
        <w:rPr>
          <w:rFonts w:cs="Tahoma"/>
          <w:lang w:val="el-GR"/>
        </w:rPr>
        <w:t>Συμβατικό πλαίσιο – Εφαρμοστέα νομοθεσία</w:t>
      </w:r>
      <w:bookmarkEnd w:id="334"/>
      <w:bookmarkEnd w:id="335"/>
      <w:bookmarkEnd w:id="336"/>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7" w:name="_Ref89075849"/>
      <w:bookmarkStart w:id="338" w:name="_Toc97194320"/>
      <w:bookmarkStart w:id="339" w:name="_Toc97194453"/>
      <w:bookmarkStart w:id="340" w:name="_Toc158293684"/>
      <w:r w:rsidRPr="00603221">
        <w:rPr>
          <w:rFonts w:cs="Tahoma"/>
          <w:lang w:val="el-GR"/>
        </w:rPr>
        <w:t>Όροι εκτέλεσης της σύμβασης</w:t>
      </w:r>
      <w:bookmarkEnd w:id="337"/>
      <w:bookmarkEnd w:id="338"/>
      <w:bookmarkEnd w:id="339"/>
      <w:bookmarkEnd w:id="340"/>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2F28A5F" w:rsidR="006A67B9" w:rsidRPr="00DD50E7" w:rsidRDefault="006A67B9" w:rsidP="006A67B9">
      <w:pPr>
        <w:rPr>
          <w:rFonts w:eastAsia="Calibri"/>
          <w:lang w:val="el-GR"/>
        </w:rPr>
      </w:pPr>
      <w:r w:rsidRPr="1D764729">
        <w:rPr>
          <w:rFonts w:eastAsia="Calibri"/>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5701CA73" w:rsidR="006C03D6" w:rsidRPr="00DD50E7" w:rsidRDefault="006C03D6" w:rsidP="006C055E">
      <w:pPr>
        <w:rPr>
          <w:rFonts w:eastAsia="Calibri"/>
          <w:lang w:val="el-GR"/>
        </w:rPr>
      </w:pPr>
      <w:bookmarkStart w:id="341"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32466D" w:rsidRPr="00C0415C">
        <w:rPr>
          <w:lang w:val="el-GR"/>
        </w:rPr>
        <w:t>ΠΑΡΑΡΤΗΜΑ</w:t>
      </w:r>
      <w:r w:rsidR="0032466D" w:rsidRPr="002A51E1">
        <w:rPr>
          <w:lang w:val="el-GR"/>
        </w:rPr>
        <w:t xml:space="preserve"> </w:t>
      </w:r>
      <w:r w:rsidR="0032466D">
        <w:t>X</w:t>
      </w:r>
      <w:r w:rsidR="0032466D" w:rsidRPr="002A51E1">
        <w:rPr>
          <w:lang w:val="el-GR"/>
        </w:rPr>
        <w:t xml:space="preserve"> – </w:t>
      </w:r>
      <w:r w:rsidR="0032466D">
        <w:rPr>
          <w:lang w:val="el-GR"/>
        </w:rPr>
        <w:t>Ρήτρα Ακεραιότητας</w:t>
      </w:r>
      <w:r>
        <w:rPr>
          <w:cs/>
          <w:lang w:val="el-GR"/>
        </w:rPr>
        <w:fldChar w:fldCharType="end"/>
      </w:r>
      <w:r>
        <w:rPr>
          <w:rFonts w:hint="cs"/>
          <w:cs/>
          <w:lang w:val="el-GR"/>
        </w:rPr>
        <w:t>η οποία θα περιληφθεί στη σύμβαση</w:t>
      </w:r>
      <w:bookmarkEnd w:id="341"/>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C03A2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w:t>
      </w:r>
      <w:r w:rsidRPr="00603221">
        <w:rPr>
          <w:lang w:val="el-GR"/>
        </w:rPr>
        <w:lastRenderedPageBreak/>
        <w:t xml:space="preserve">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101CC2A0" w:rsidR="00343BB2" w:rsidRPr="00033BA0" w:rsidRDefault="00343BB2" w:rsidP="00343BB2">
      <w:pPr>
        <w:rPr>
          <w:lang w:val="el-GR"/>
        </w:rPr>
      </w:pPr>
      <w:r w:rsidRPr="1D764729">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5B82FD67" w:rsidRPr="1D764729">
        <w:rPr>
          <w:lang w:val="el-GR"/>
        </w:rPr>
        <w:t>.</w:t>
      </w:r>
      <w:r w:rsidRPr="1D764729">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5DB35E43" w:rsidR="00343BB2" w:rsidRPr="00033BA0" w:rsidRDefault="00343BB2" w:rsidP="00343BB2">
      <w:pPr>
        <w:rPr>
          <w:lang w:val="el-GR"/>
        </w:rPr>
      </w:pPr>
      <w:r w:rsidRPr="1D764729">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45342501" w:rsidR="00343BB2" w:rsidRPr="00033BA0" w:rsidRDefault="00343BB2" w:rsidP="00343BB2">
      <w:pPr>
        <w:rPr>
          <w:lang w:val="el-GR"/>
        </w:rPr>
      </w:pPr>
      <w:r w:rsidRPr="1D764729">
        <w:rPr>
          <w:lang w:val="el-GR"/>
        </w:rPr>
        <w:t>Ειδικότερα:</w:t>
      </w:r>
    </w:p>
    <w:p w14:paraId="027EDCC3" w14:textId="77777777" w:rsidR="00343BB2" w:rsidRPr="00033BA0" w:rsidRDefault="00343BB2" w:rsidP="00343BB2">
      <w:pPr>
        <w:rPr>
          <w:lang w:val="el-GR"/>
        </w:rPr>
      </w:pPr>
      <w:r w:rsidRPr="00033BA0">
        <w:rPr>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2" w:name="_Toc97194321"/>
      <w:bookmarkStart w:id="343" w:name="_Toc97194454"/>
      <w:bookmarkStart w:id="344" w:name="_Toc158293685"/>
      <w:r w:rsidRPr="00603221">
        <w:rPr>
          <w:rFonts w:cs="Tahoma"/>
          <w:lang w:val="el-GR"/>
        </w:rPr>
        <w:t>Υπεργολαβία</w:t>
      </w:r>
      <w:bookmarkEnd w:id="342"/>
      <w:bookmarkEnd w:id="343"/>
      <w:bookmarkEnd w:id="34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4BFE95D9"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1D764729">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1098E11D"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2466D">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32466D">
        <w:rPr>
          <w:lang w:val="el-GR"/>
        </w:rPr>
        <w:t>0</w:t>
      </w:r>
      <w:r w:rsidR="00A30F24">
        <w:rPr>
          <w:lang w:val="el-GR"/>
        </w:rPr>
        <w:fldChar w:fldCharType="end"/>
      </w:r>
      <w:r w:rsidR="00A30F24">
        <w:rPr>
          <w:lang w:val="el-GR"/>
        </w:rPr>
        <w:t xml:space="preserve"> </w:t>
      </w:r>
      <w:r w:rsidRPr="00603221">
        <w:rPr>
          <w:lang w:val="el-GR"/>
        </w:rPr>
        <w:t xml:space="preserve">της παρούσας, εφόσον το(α) τμήμα(τα) της σύμβασης, το(α) οποίο(α) ο ανάδοχος </w:t>
      </w:r>
      <w:r w:rsidRPr="00603221">
        <w:rPr>
          <w:lang w:val="el-GR"/>
        </w:rPr>
        <w:lastRenderedPageBreak/>
        <w:t>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5" w:name="_Ref496607258"/>
      <w:bookmarkStart w:id="346" w:name="_Toc97194322"/>
      <w:bookmarkStart w:id="347" w:name="_Toc97194455"/>
      <w:bookmarkStart w:id="348" w:name="_Toc158293686"/>
      <w:r w:rsidRPr="00603221">
        <w:rPr>
          <w:rFonts w:cs="Tahoma"/>
          <w:lang w:val="el-GR"/>
        </w:rPr>
        <w:t>Τροποποίηση σύμβασης κατά τη διάρκειά της</w:t>
      </w:r>
      <w:bookmarkEnd w:id="345"/>
      <w:bookmarkEnd w:id="346"/>
      <w:bookmarkEnd w:id="347"/>
      <w:bookmarkEnd w:id="348"/>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1336D711"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w:t>
      </w:r>
      <w:r w:rsidR="2D3C902B" w:rsidRPr="00911940">
        <w:rPr>
          <w:lang w:val="el-GR"/>
        </w:rPr>
        <w:t xml:space="preserve">. </w:t>
      </w:r>
      <w:r w:rsidRPr="00911940">
        <w:rPr>
          <w:lang w:val="el-GR"/>
        </w:rPr>
        <w:t>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D0EA528" w14:textId="77777777" w:rsidR="00076F74" w:rsidRDefault="00076F74" w:rsidP="00076F74">
      <w:pPr>
        <w:suppressAutoHyphens w:val="0"/>
        <w:spacing w:line="276" w:lineRule="auto"/>
        <w:rPr>
          <w:lang w:val="el-GR"/>
        </w:rPr>
      </w:pPr>
    </w:p>
    <w:p w14:paraId="75E2C9F7" w14:textId="77777777" w:rsidR="00076F74" w:rsidRDefault="00076F74" w:rsidP="00130E02">
      <w:pPr>
        <w:pStyle w:val="4"/>
        <w:numPr>
          <w:ilvl w:val="2"/>
          <w:numId w:val="39"/>
        </w:numPr>
        <w:spacing w:before="0" w:after="120" w:line="252" w:lineRule="auto"/>
        <w:ind w:left="1800" w:hanging="294"/>
        <w:rPr>
          <w:rFonts w:cs="Tahoma"/>
          <w:szCs w:val="22"/>
          <w:lang w:val="el-GR"/>
        </w:rPr>
      </w:pPr>
      <w:bookmarkStart w:id="349" w:name="_Toc139981067"/>
      <w:bookmarkStart w:id="350" w:name="_Toc139985612"/>
      <w:bookmarkStart w:id="351" w:name="_Toc158293687"/>
      <w:r>
        <w:rPr>
          <w:rFonts w:cs="Tahoma"/>
          <w:szCs w:val="22"/>
          <w:lang w:val="el-GR"/>
        </w:rPr>
        <w:t>Υποκατάσταση Αναδόχου</w:t>
      </w:r>
      <w:bookmarkEnd w:id="349"/>
      <w:bookmarkEnd w:id="350"/>
      <w:bookmarkEnd w:id="351"/>
      <w:r>
        <w:rPr>
          <w:rFonts w:cs="Tahoma"/>
          <w:szCs w:val="22"/>
          <w:lang w:val="el-GR"/>
        </w:rPr>
        <w:t xml:space="preserve">  </w:t>
      </w:r>
    </w:p>
    <w:p w14:paraId="186B1227" w14:textId="77777777" w:rsidR="00076F74" w:rsidRDefault="00076F74" w:rsidP="00076F74">
      <w:pPr>
        <w:spacing w:line="252"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στάσεων αφερεγγυότητας ιδίως στο πλαίσιο προπτωχευτικών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5EA41ABD" w14:textId="77777777" w:rsidR="00076F74" w:rsidRDefault="00076F74" w:rsidP="00076F74">
      <w:pPr>
        <w:spacing w:line="252" w:lineRule="auto"/>
        <w:rPr>
          <w:lang w:val="el-GR"/>
        </w:rPr>
      </w:pPr>
    </w:p>
    <w:p w14:paraId="58A2A3D1" w14:textId="77777777" w:rsidR="00076F74" w:rsidRDefault="00076F74" w:rsidP="00130E02">
      <w:pPr>
        <w:pStyle w:val="4"/>
        <w:numPr>
          <w:ilvl w:val="2"/>
          <w:numId w:val="39"/>
        </w:numPr>
        <w:spacing w:before="0" w:after="120" w:line="252" w:lineRule="auto"/>
        <w:ind w:left="1800" w:hanging="294"/>
        <w:rPr>
          <w:rFonts w:cs="Tahoma"/>
          <w:szCs w:val="22"/>
          <w:lang w:val="el-GR"/>
        </w:rPr>
      </w:pPr>
      <w:bookmarkStart w:id="352" w:name="_Toc43378481"/>
      <w:bookmarkStart w:id="353" w:name="_Toc139981068"/>
      <w:bookmarkStart w:id="354" w:name="_Toc139985613"/>
      <w:bookmarkStart w:id="355" w:name="_Toc158293688"/>
      <w:bookmarkEnd w:id="352"/>
      <w:r>
        <w:rPr>
          <w:rFonts w:cs="Tahoma"/>
          <w:szCs w:val="22"/>
          <w:lang w:val="el-GR"/>
        </w:rPr>
        <w:t>Τροποποιήσεις ήσσονος αξίας</w:t>
      </w:r>
      <w:bookmarkEnd w:id="353"/>
      <w:bookmarkEnd w:id="354"/>
      <w:bookmarkEnd w:id="355"/>
      <w:r>
        <w:rPr>
          <w:rFonts w:cs="Tahoma"/>
          <w:szCs w:val="22"/>
          <w:lang w:val="el-GR"/>
        </w:rPr>
        <w:t xml:space="preserve"> </w:t>
      </w:r>
    </w:p>
    <w:p w14:paraId="72737CFD" w14:textId="77777777" w:rsidR="00076F74" w:rsidRDefault="00076F74" w:rsidP="00076F74">
      <w:pPr>
        <w:spacing w:line="252"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538EDD9C" w14:textId="77777777" w:rsidR="00076F74" w:rsidRDefault="00076F74" w:rsidP="00130E02">
      <w:pPr>
        <w:pStyle w:val="aff"/>
        <w:numPr>
          <w:ilvl w:val="0"/>
          <w:numId w:val="38"/>
        </w:numPr>
        <w:spacing w:line="252" w:lineRule="auto"/>
        <w:ind w:left="1276"/>
        <w:contextualSpacing w:val="0"/>
        <w:rPr>
          <w:lang w:val="el-GR"/>
        </w:rPr>
      </w:pPr>
      <w:r>
        <w:rPr>
          <w:lang w:val="el-GR"/>
        </w:rPr>
        <w:t xml:space="preserve">η αξία της τροποποίησης είναι κατώτερη και των δύο ακόλουθων τιμών: </w:t>
      </w:r>
    </w:p>
    <w:p w14:paraId="2AD89280" w14:textId="77777777" w:rsidR="00076F74" w:rsidRDefault="00076F74" w:rsidP="00076F74">
      <w:pPr>
        <w:pStyle w:val="aff"/>
        <w:spacing w:line="252" w:lineRule="auto"/>
        <w:ind w:left="1276"/>
        <w:contextualSpacing w:val="0"/>
        <w:rPr>
          <w:lang w:val="el-GR"/>
        </w:rPr>
      </w:pPr>
      <w:r>
        <w:rPr>
          <w:lang w:val="el-GR"/>
        </w:rPr>
        <w:t xml:space="preserve">α) των κατώτατων ορίων και </w:t>
      </w:r>
    </w:p>
    <w:p w14:paraId="5178F065" w14:textId="77777777" w:rsidR="00076F74" w:rsidRDefault="00076F74" w:rsidP="00076F74">
      <w:pPr>
        <w:pStyle w:val="aff"/>
        <w:spacing w:line="252" w:lineRule="auto"/>
        <w:ind w:left="1276"/>
        <w:contextualSpacing w:val="0"/>
        <w:rPr>
          <w:lang w:val="el-GR"/>
        </w:rPr>
      </w:pPr>
      <w:r>
        <w:rPr>
          <w:lang w:val="el-GR"/>
        </w:rPr>
        <w:lastRenderedPageBreak/>
        <w:t>β) του δέκα τοις εκατό (10%) της αξίας της αρχικής σύμβασης</w:t>
      </w:r>
      <w:r w:rsidRPr="00007F64">
        <w:rPr>
          <w:lang w:val="el-GR"/>
        </w:rPr>
        <w:t xml:space="preserve">. </w:t>
      </w:r>
    </w:p>
    <w:p w14:paraId="27AB3FDD" w14:textId="77777777" w:rsidR="00076F74" w:rsidRDefault="00076F74" w:rsidP="00076F74">
      <w:pPr>
        <w:pStyle w:val="aff"/>
        <w:spacing w:line="252"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6FBDCDB6" w14:textId="77777777" w:rsidR="00076F74" w:rsidRPr="00FC6667" w:rsidRDefault="00076F74" w:rsidP="00130E02">
      <w:pPr>
        <w:pStyle w:val="aff"/>
        <w:numPr>
          <w:ilvl w:val="0"/>
          <w:numId w:val="38"/>
        </w:numPr>
        <w:spacing w:line="252"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6" w:name="_Toc97194324"/>
      <w:bookmarkStart w:id="357" w:name="_Toc97194457"/>
      <w:bookmarkStart w:id="358" w:name="_Ref118479492"/>
      <w:bookmarkStart w:id="359" w:name="_Ref118479515"/>
      <w:bookmarkStart w:id="360" w:name="_Toc158293689"/>
      <w:r w:rsidRPr="00603221">
        <w:rPr>
          <w:rFonts w:cs="Tahoma"/>
          <w:lang w:val="el-GR"/>
        </w:rPr>
        <w:t>Δικαίωμα μονομερούς λύσης της σύμβασης</w:t>
      </w:r>
      <w:bookmarkEnd w:id="356"/>
      <w:bookmarkEnd w:id="357"/>
      <w:bookmarkEnd w:id="358"/>
      <w:bookmarkEnd w:id="359"/>
      <w:bookmarkEnd w:id="360"/>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3E6D5935" w:rsidR="00FE0D21" w:rsidRPr="00C229F3" w:rsidRDefault="00FE0D21" w:rsidP="00FE0D21">
      <w:pPr>
        <w:rPr>
          <w:lang w:val="el-GR"/>
        </w:rPr>
      </w:pPr>
      <w:r w:rsidRPr="1D764729">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76C13A9A" w:rsidRPr="1D764729">
        <w:rPr>
          <w:lang w:val="el-GR"/>
        </w:rPr>
        <w:t>,</w:t>
      </w:r>
      <w:r w:rsidRPr="1D764729">
        <w:rPr>
          <w:lang w:val="el-GR"/>
        </w:rPr>
        <w:t xml:space="preserve">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00C7872B" w:rsidR="00FE0D21" w:rsidRDefault="00FE0D21" w:rsidP="00FE0D21">
      <w:pPr>
        <w:rPr>
          <w:lang w:val="el-GR"/>
        </w:rPr>
      </w:pPr>
      <w:r w:rsidRPr="1D764729">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35DC5A68" w:rsidRPr="1D764729">
        <w:rPr>
          <w:lang w:val="el-GR"/>
        </w:rPr>
        <w:t>,</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1"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08266AF6"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32466D" w:rsidRPr="00C0415C">
        <w:rPr>
          <w:lang w:val="el-GR"/>
        </w:rPr>
        <w:t>ΠΑΡΑΡΤΗΜΑ</w:t>
      </w:r>
      <w:r w:rsidR="0032466D" w:rsidRPr="002A51E1">
        <w:rPr>
          <w:lang w:val="el-GR"/>
        </w:rPr>
        <w:t xml:space="preserve"> </w:t>
      </w:r>
      <w:r w:rsidR="0032466D">
        <w:t>X</w:t>
      </w:r>
      <w:r w:rsidR="0032466D" w:rsidRPr="002A51E1">
        <w:rPr>
          <w:lang w:val="el-GR"/>
        </w:rPr>
        <w:t xml:space="preserve"> – </w:t>
      </w:r>
      <w:r w:rsidR="0032466D">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1"/>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2" w:name="_Toc97194458"/>
      <w:bookmarkStart w:id="363" w:name="_Toc158293690"/>
      <w:r w:rsidRPr="00140781">
        <w:rPr>
          <w:rFonts w:cs="Tahoma"/>
          <w:sz w:val="22"/>
          <w:szCs w:val="22"/>
          <w:lang w:val="el-GR"/>
        </w:rPr>
        <w:lastRenderedPageBreak/>
        <w:t>ΕΙΔΙΚΟΙ ΟΡΟΙ ΕΚΤΕΛΕΣΗΣ ΤΗΣ ΣΥΜΒΑΣΗΣ</w:t>
      </w:r>
      <w:bookmarkEnd w:id="362"/>
      <w:bookmarkEnd w:id="363"/>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4" w:name="_Ref496607306"/>
      <w:bookmarkStart w:id="365" w:name="_Toc97194325"/>
      <w:bookmarkStart w:id="366" w:name="_Toc97194459"/>
      <w:bookmarkStart w:id="367" w:name="_Toc158293691"/>
      <w:r w:rsidRPr="00603221">
        <w:rPr>
          <w:rFonts w:cs="Tahoma"/>
          <w:lang w:val="el-GR"/>
        </w:rPr>
        <w:t>Τρόπος πληρωμής</w:t>
      </w:r>
      <w:bookmarkEnd w:id="364"/>
      <w:bookmarkEnd w:id="365"/>
      <w:bookmarkEnd w:id="366"/>
      <w:bookmarkEnd w:id="367"/>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B20A8A" w14:paraId="77E37221" w14:textId="77777777" w:rsidTr="00BA0CFD">
        <w:tc>
          <w:tcPr>
            <w:tcW w:w="456" w:type="dxa"/>
          </w:tcPr>
          <w:p w14:paraId="4ECF4521" w14:textId="77777777" w:rsidR="007E74EC" w:rsidRPr="001E54F6" w:rsidRDefault="007E74EC" w:rsidP="00BA0CFD">
            <w:pPr>
              <w:rPr>
                <w:b/>
                <w:lang w:val="el-GR"/>
              </w:rPr>
            </w:pPr>
            <w:bookmarkStart w:id="368"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B20A8A" w14:paraId="4F15C5BE" w14:textId="77777777" w:rsidTr="00BA0CFD">
        <w:tc>
          <w:tcPr>
            <w:tcW w:w="456" w:type="dxa"/>
            <w:vAlign w:val="center"/>
          </w:tcPr>
          <w:p w14:paraId="0076E60B" w14:textId="2DECB805"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1091111" w:rsidR="008C6F6A" w:rsidRDefault="008C6F6A" w:rsidP="008C6F6A">
            <w:pPr>
              <w:rPr>
                <w:lang w:val="el-GR"/>
              </w:rPr>
            </w:pPr>
            <w:r w:rsidRPr="008C6F6A">
              <w:rPr>
                <w:lang w:val="el-GR"/>
              </w:rPr>
              <w:t xml:space="preserve">α) Καταβολή </w:t>
            </w:r>
            <w:r w:rsidR="00B92A37">
              <w:rPr>
                <w:lang w:val="el-GR"/>
              </w:rPr>
              <w:t>5</w:t>
            </w:r>
            <w:r w:rsidRPr="008C6F6A">
              <w:rPr>
                <w:lang w:val="el-GR"/>
              </w:rPr>
              <w:t xml:space="preserve">0% του Συμβατικού Τιμήματος μετά την ποσοτική και ποιοτική παραλαβή του Παραδοτέου 1 </w:t>
            </w:r>
          </w:p>
          <w:p w14:paraId="39A6E703" w14:textId="592D7A5E" w:rsidR="00E11E01" w:rsidRPr="008C6F6A" w:rsidRDefault="00E11E01" w:rsidP="008C6F6A">
            <w:pPr>
              <w:rPr>
                <w:lang w:val="el-GR"/>
              </w:rPr>
            </w:pPr>
            <w:r>
              <w:rPr>
                <w:lang w:val="el-GR"/>
              </w:rPr>
              <w:t xml:space="preserve">β) Καταβολή του 30% του Συμβατικού Τιμήματος με την παραλαβή των δύο πρώτων </w:t>
            </w:r>
            <w:r w:rsidR="00FC5FF8">
              <w:rPr>
                <w:lang w:val="el-GR"/>
              </w:rPr>
              <w:t>μηνιαίων αναφορών του Παραδοτέου 2</w:t>
            </w:r>
            <w:r>
              <w:rPr>
                <w:lang w:val="el-GR"/>
              </w:rPr>
              <w:t xml:space="preserve"> </w:t>
            </w:r>
          </w:p>
          <w:p w14:paraId="6C63E359" w14:textId="7F616389" w:rsidR="00930E97" w:rsidRPr="008C6F6A" w:rsidRDefault="009446D8" w:rsidP="008C6F6A">
            <w:pPr>
              <w:rPr>
                <w:lang w:val="el-GR"/>
              </w:rPr>
            </w:pPr>
            <w:r>
              <w:rPr>
                <w:lang w:val="el-GR"/>
              </w:rPr>
              <w:t>γ</w:t>
            </w:r>
            <w:r w:rsidR="008C6F6A" w:rsidRPr="008C6F6A">
              <w:rPr>
                <w:lang w:val="el-GR"/>
              </w:rPr>
              <w:t xml:space="preserve">) Καταβολή του υπόλοιπου </w:t>
            </w:r>
            <w:r w:rsidR="00E11E01">
              <w:rPr>
                <w:lang w:val="el-GR"/>
              </w:rPr>
              <w:t>2</w:t>
            </w:r>
            <w:r w:rsidR="00E11E01" w:rsidRPr="008C6F6A">
              <w:rPr>
                <w:lang w:val="el-GR"/>
              </w:rPr>
              <w:t>0</w:t>
            </w:r>
            <w:r w:rsidR="008C6F6A" w:rsidRPr="008C6F6A">
              <w:rPr>
                <w:lang w:val="el-GR"/>
              </w:rPr>
              <w:t xml:space="preserve">% του Συμβατικού Τιμήματος μετά την ποσοτική και ποιοτική παραλαβή </w:t>
            </w:r>
            <w:r w:rsidR="00B92A37">
              <w:rPr>
                <w:lang w:val="el-GR"/>
              </w:rPr>
              <w:t>του έργου</w:t>
            </w:r>
            <w:r w:rsidR="008C6F6A" w:rsidRPr="008C6F6A">
              <w:rPr>
                <w:lang w:val="el-GR"/>
              </w:rPr>
              <w:t>.</w:t>
            </w:r>
          </w:p>
        </w:tc>
      </w:tr>
      <w:bookmarkEnd w:id="368"/>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0631C0C" w14:textId="61EE40B7" w:rsidR="00B53859" w:rsidRDefault="00E4164C" w:rsidP="00076F74">
      <w:pPr>
        <w:rPr>
          <w:lang w:val="el-GR"/>
        </w:rPr>
      </w:pPr>
      <w:bookmarkStart w:id="369" w:name="_Hlk118712168"/>
      <w:r w:rsidRPr="00603221">
        <w:rPr>
          <w:lang w:val="el-GR"/>
        </w:rPr>
        <w:t xml:space="preserve">α) </w:t>
      </w:r>
      <w:r w:rsidR="00E97E4D">
        <w:rPr>
          <w:lang w:val="el-GR"/>
        </w:rPr>
        <w:t>Κ</w:t>
      </w:r>
      <w:r w:rsidR="00E97E4D" w:rsidRPr="00E97E4D">
        <w:rPr>
          <w:lang w:val="el-GR"/>
        </w:rPr>
        <w:t xml:space="preserve">ράτηση ύψους 0,1% </w:t>
      </w:r>
      <w:r w:rsidR="00076F74">
        <w:rPr>
          <w:lang w:val="el-GR"/>
        </w:rPr>
        <w:t xml:space="preserve">η οποία υπολογίζεται </w:t>
      </w:r>
      <w:r w:rsidR="00076F74" w:rsidRPr="00E97E4D">
        <w:rPr>
          <w:lang w:val="el-GR"/>
        </w:rPr>
        <w:t xml:space="preserve">επί </w:t>
      </w:r>
      <w:r w:rsidR="00076F74">
        <w:rPr>
          <w:lang w:val="el-GR"/>
        </w:rPr>
        <w:t xml:space="preserve">της αξίας κάθε πληρωμής προ φόρων και κρατήσεων της αρχικής καθώς και κάθε συμπληρωματικής σύμβασης υπέρ της </w:t>
      </w:r>
      <w:r w:rsidR="00076F74" w:rsidRPr="00057C4A">
        <w:rPr>
          <w:lang w:val="el-GR"/>
        </w:rPr>
        <w:t>Ενιαίας Αρχής Δημόσιων Συμβάσεων (άρθρο 350 παρ. 3 του ν. 4412/2016 ως ισχύει)</w:t>
      </w:r>
      <w:r w:rsidR="00076F74" w:rsidRPr="00E97E4D">
        <w:rPr>
          <w:lang w:val="el-GR"/>
        </w:rPr>
        <w:t>.</w:t>
      </w:r>
    </w:p>
    <w:bookmarkEnd w:id="369"/>
    <w:p w14:paraId="4DA4C02E" w14:textId="77777777" w:rsidR="00E97E4D" w:rsidRPr="00685FDF" w:rsidRDefault="00E97E4D" w:rsidP="00E97E4D">
      <w:pPr>
        <w:rPr>
          <w:lang w:val="el-GR"/>
        </w:rPr>
      </w:pPr>
    </w:p>
    <w:p w14:paraId="2827AB60" w14:textId="068B075A"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w:t>
      </w:r>
      <w:r w:rsidR="003F6DB2">
        <w:rPr>
          <w:lang w:val="el-GR"/>
        </w:rPr>
        <w:t>Τουρισμού</w:t>
      </w:r>
      <w:r w:rsidR="00BB5BD6" w:rsidRPr="00685FDF">
        <w:rPr>
          <w:lang w:val="el-GR"/>
        </w:rPr>
        <w:t>, σύμφωνα με την παρ. 6 του άρθρου 36 του ν. 4412/2016.</w:t>
      </w:r>
    </w:p>
    <w:p w14:paraId="0BF38388" w14:textId="77777777" w:rsidR="00313850" w:rsidRPr="00603221" w:rsidRDefault="00313850" w:rsidP="00313850">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w:t>
      </w:r>
      <w:r>
        <w:rPr>
          <w:lang w:val="el-GR"/>
        </w:rPr>
        <w:t xml:space="preserve"> ΟΠΕΚΑ (πρώην</w:t>
      </w:r>
      <w:r w:rsidRPr="00603221">
        <w:rPr>
          <w:lang w:val="el-GR"/>
        </w:rPr>
        <w:t xml:space="preserve"> ΟΓΑ</w:t>
      </w:r>
      <w:r>
        <w:rPr>
          <w:lang w:val="el-GR"/>
        </w:rPr>
        <w:t>)</w:t>
      </w:r>
      <w:r w:rsidRPr="00603221">
        <w:rPr>
          <w:lang w:val="el-GR"/>
        </w:rPr>
        <w:t>.</w:t>
      </w:r>
    </w:p>
    <w:p w14:paraId="2003B732" w14:textId="77777777" w:rsidR="008338F0" w:rsidRPr="00603221" w:rsidRDefault="00331981" w:rsidP="003A109E">
      <w:pPr>
        <w:pStyle w:val="2"/>
        <w:rPr>
          <w:rFonts w:cs="Tahoma"/>
          <w:lang w:val="el-GR"/>
        </w:rPr>
      </w:pPr>
      <w:r w:rsidRPr="00603221">
        <w:rPr>
          <w:rFonts w:cs="Tahoma"/>
          <w:lang w:val="el-GR"/>
        </w:rPr>
        <w:tab/>
      </w:r>
      <w:bookmarkStart w:id="370" w:name="_Ref496607484"/>
      <w:bookmarkStart w:id="371" w:name="_Toc97194326"/>
      <w:bookmarkStart w:id="372" w:name="_Toc97194460"/>
      <w:bookmarkStart w:id="373" w:name="_Toc15829369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0"/>
      <w:bookmarkEnd w:id="371"/>
      <w:bookmarkEnd w:id="372"/>
      <w:bookmarkEnd w:id="373"/>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4"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01992E3A"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r w:rsidR="176800DA" w:rsidRPr="00346054">
        <w:rPr>
          <w:rFonts w:eastAsia="SimSun"/>
          <w:spacing w:val="5"/>
          <w:lang w:val="el-GR"/>
        </w:rPr>
        <w:t>.</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4"/>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lastRenderedPageBreak/>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5" w:name="_Ref55324340"/>
      <w:bookmarkStart w:id="376" w:name="_Toc97194327"/>
      <w:bookmarkStart w:id="377" w:name="_Toc97194461"/>
      <w:bookmarkStart w:id="378" w:name="_Toc158293693"/>
      <w:r w:rsidRPr="00603221">
        <w:rPr>
          <w:rFonts w:cs="Tahoma"/>
          <w:lang w:val="el-GR"/>
        </w:rPr>
        <w:t>Διοικητικές προσφυγές κατά τη διαδικασία εκτέλεσης</w:t>
      </w:r>
      <w:bookmarkEnd w:id="375"/>
      <w:bookmarkEnd w:id="376"/>
      <w:bookmarkEnd w:id="377"/>
      <w:bookmarkEnd w:id="378"/>
      <w:r w:rsidRPr="00603221">
        <w:rPr>
          <w:rFonts w:cs="Tahoma"/>
          <w:lang w:val="el-GR"/>
        </w:rPr>
        <w:t xml:space="preserve"> </w:t>
      </w:r>
    </w:p>
    <w:p w14:paraId="036FE66B" w14:textId="65A81FC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32466D">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4D959CEE" w:rsidR="005550B0" w:rsidRPr="00F82A8D" w:rsidRDefault="005550B0" w:rsidP="00F82A8D">
      <w:pPr>
        <w:pStyle w:val="2"/>
        <w:rPr>
          <w:rFonts w:cs="Tahoma"/>
          <w:b w:val="0"/>
          <w:lang w:val="el-GR"/>
        </w:rPr>
      </w:pPr>
      <w:bookmarkStart w:id="379" w:name="_Toc13748951"/>
      <w:r w:rsidRPr="00F82A8D">
        <w:rPr>
          <w:rFonts w:cs="Tahoma"/>
          <w:lang w:val="el-GR"/>
        </w:rPr>
        <w:tab/>
      </w:r>
      <w:bookmarkStart w:id="380" w:name="_Toc97194328"/>
      <w:bookmarkStart w:id="381" w:name="_Toc97194462"/>
      <w:r w:rsidR="3EFD2880" w:rsidRPr="00F82A8D">
        <w:rPr>
          <w:rFonts w:cs="Tahoma"/>
          <w:lang w:val="el-GR"/>
        </w:rPr>
        <w:t xml:space="preserve"> </w:t>
      </w:r>
      <w:bookmarkStart w:id="382" w:name="_Toc158293694"/>
      <w:r w:rsidRPr="00F82A8D">
        <w:rPr>
          <w:rFonts w:cs="Tahoma"/>
          <w:lang w:val="el-GR"/>
        </w:rPr>
        <w:t>Δικαστική επίλυση διαφορών</w:t>
      </w:r>
      <w:bookmarkEnd w:id="379"/>
      <w:bookmarkEnd w:id="380"/>
      <w:bookmarkEnd w:id="381"/>
      <w:bookmarkEnd w:id="382"/>
    </w:p>
    <w:p w14:paraId="114104F6" w14:textId="38DF4A5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w:t>
      </w:r>
      <w:r w:rsidRPr="003F2068">
        <w:rPr>
          <w:lang w:val="el-GR"/>
        </w:rPr>
        <w:lastRenderedPageBreak/>
        <w:t xml:space="preserve">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FC7B6B" w:rsidRPr="00FC7B6B">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5" w:name="_Ref75870221"/>
      <w:bookmarkStart w:id="386" w:name="_Toc97194463"/>
      <w:bookmarkStart w:id="387" w:name="_Toc158293695"/>
      <w:r w:rsidRPr="00BB5BD6">
        <w:rPr>
          <w:rFonts w:cs="Tahoma"/>
          <w:szCs w:val="22"/>
        </w:rPr>
        <w:lastRenderedPageBreak/>
        <w:t xml:space="preserve">ΧΡΟΝΟΣ ΚΑΙ ΤΡΟΠΟΣ </w:t>
      </w:r>
      <w:r w:rsidR="003355E7" w:rsidRPr="00603221">
        <w:rPr>
          <w:rFonts w:cs="Tahoma"/>
          <w:szCs w:val="22"/>
        </w:rPr>
        <w:t>ΕΚΤΕΛΕΣΗΣ</w:t>
      </w:r>
      <w:bookmarkEnd w:id="385"/>
      <w:bookmarkEnd w:id="386"/>
      <w:bookmarkEnd w:id="387"/>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8" w:name="_Ref63782029"/>
      <w:bookmarkStart w:id="389" w:name="_Toc97194329"/>
      <w:bookmarkStart w:id="390" w:name="_Toc97194464"/>
      <w:bookmarkStart w:id="391" w:name="_Toc158293696"/>
      <w:r w:rsidRPr="00603221">
        <w:rPr>
          <w:rFonts w:cs="Tahoma"/>
          <w:lang w:val="el-GR"/>
        </w:rPr>
        <w:t>Παρακολούθηση της σύμβασης</w:t>
      </w:r>
      <w:bookmarkEnd w:id="388"/>
      <w:bookmarkEnd w:id="389"/>
      <w:bookmarkEnd w:id="390"/>
      <w:bookmarkEnd w:id="391"/>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2"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5B2D6F62"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5E3CA8">
        <w:rPr>
          <w:lang w:val="el-GR"/>
        </w:rPr>
        <w:t xml:space="preserve">αποστολή γνωστοποίησης ελέγχου σύμφωνα με το ΠΑΡΑΡΤΗΜΑ Ι, 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2"/>
    <w:p w14:paraId="1E69F45B" w14:textId="77777777" w:rsidR="008338F0" w:rsidRPr="00603221" w:rsidRDefault="003355E7" w:rsidP="003A109E">
      <w:pPr>
        <w:pStyle w:val="2"/>
        <w:rPr>
          <w:rFonts w:cs="Tahoma"/>
          <w:lang w:val="el-GR"/>
        </w:rPr>
      </w:pPr>
      <w:r w:rsidRPr="00603221">
        <w:rPr>
          <w:rFonts w:cs="Tahoma"/>
          <w:lang w:val="el-GR"/>
        </w:rPr>
        <w:tab/>
      </w:r>
      <w:bookmarkStart w:id="393" w:name="_Toc97194330"/>
      <w:bookmarkStart w:id="394" w:name="_Toc97194465"/>
      <w:bookmarkStart w:id="395" w:name="_Toc158293697"/>
      <w:r w:rsidRPr="00603221">
        <w:rPr>
          <w:rFonts w:cs="Tahoma"/>
          <w:lang w:val="el-GR"/>
        </w:rPr>
        <w:t>Διάρκεια σύμβασης</w:t>
      </w:r>
      <w:bookmarkEnd w:id="393"/>
      <w:bookmarkEnd w:id="394"/>
      <w:bookmarkEnd w:id="395"/>
      <w:r w:rsidRPr="00603221">
        <w:rPr>
          <w:rFonts w:cs="Tahoma"/>
          <w:lang w:val="el-GR"/>
        </w:rPr>
        <w:t xml:space="preserve"> </w:t>
      </w:r>
    </w:p>
    <w:p w14:paraId="61D003E7" w14:textId="7CA02F54"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1D764729">
        <w:rPr>
          <w:b/>
          <w:bCs/>
          <w:lang w:val="el-GR"/>
        </w:rPr>
        <w:t>διάρκεια</w:t>
      </w:r>
      <w:r w:rsidR="008702D8" w:rsidRPr="00603221">
        <w:rPr>
          <w:lang w:val="el-GR"/>
        </w:rPr>
        <w:t xml:space="preserve"> της σύμβασης ορίζεται σε</w:t>
      </w:r>
      <w:r w:rsidR="00140781" w:rsidRPr="00140781">
        <w:rPr>
          <w:lang w:val="el-GR"/>
        </w:rPr>
        <w:t xml:space="preserve"> </w:t>
      </w:r>
      <w:r w:rsidR="269A913B">
        <w:rPr>
          <w:lang w:val="el-GR"/>
        </w:rPr>
        <w:t>δώδεκα</w:t>
      </w:r>
      <w:r w:rsidR="003F6160">
        <w:rPr>
          <w:lang w:val="el-GR"/>
        </w:rPr>
        <w:t xml:space="preserve"> (</w:t>
      </w:r>
      <w:r w:rsidR="4563BEE4">
        <w:rPr>
          <w:lang w:val="el-GR"/>
        </w:rPr>
        <w:t>12</w:t>
      </w:r>
      <w:r w:rsidR="003F6160">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2466D"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6AF0E374"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2466D">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6" w:name="_Ref40954198"/>
      <w:bookmarkStart w:id="397" w:name="_Ref55381059"/>
      <w:bookmarkStart w:id="398" w:name="_Toc97194331"/>
      <w:bookmarkStart w:id="399" w:name="_Toc97194466"/>
      <w:bookmarkStart w:id="400" w:name="_Toc158293698"/>
      <w:r w:rsidRPr="00603221">
        <w:rPr>
          <w:rFonts w:cs="Tahoma"/>
          <w:lang w:val="el-GR"/>
        </w:rPr>
        <w:t>Παραλαβή του αντικειμένου της σύμβασης</w:t>
      </w:r>
      <w:bookmarkEnd w:id="396"/>
      <w:bookmarkEnd w:id="397"/>
      <w:bookmarkEnd w:id="398"/>
      <w:bookmarkEnd w:id="399"/>
      <w:bookmarkEnd w:id="400"/>
      <w:r w:rsidRPr="00603221">
        <w:rPr>
          <w:rFonts w:cs="Tahoma"/>
          <w:lang w:val="el-GR"/>
        </w:rPr>
        <w:t xml:space="preserve"> </w:t>
      </w:r>
    </w:p>
    <w:p w14:paraId="05D2736E" w14:textId="77E99A35" w:rsidR="00B8528C" w:rsidRPr="00C00860" w:rsidRDefault="00B8528C" w:rsidP="00B8528C">
      <w:pPr>
        <w:rPr>
          <w:lang w:val="el-GR"/>
        </w:rPr>
      </w:pPr>
      <w:bookmarkStart w:id="401" w:name="_Hlk520910148"/>
      <w:r w:rsidRPr="1D764729">
        <w:rPr>
          <w:b/>
          <w:bCs/>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32466D"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w:t>
      </w:r>
      <w:r w:rsidRPr="00687D77">
        <w:rPr>
          <w:lang w:val="el-GR"/>
        </w:rPr>
        <w:lastRenderedPageBreak/>
        <w:t xml:space="preserve">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2" w:name="_Hlk9421462"/>
      <w:bookmarkEnd w:id="401"/>
    </w:p>
    <w:bookmarkEnd w:id="402"/>
    <w:p w14:paraId="775CD989" w14:textId="77777777" w:rsidR="008338F0" w:rsidRPr="00603221" w:rsidRDefault="003355E7" w:rsidP="003A109E">
      <w:pPr>
        <w:pStyle w:val="2"/>
        <w:rPr>
          <w:rFonts w:cs="Tahoma"/>
          <w:lang w:val="el-GR"/>
        </w:rPr>
      </w:pPr>
      <w:r w:rsidRPr="00603221">
        <w:rPr>
          <w:rFonts w:cs="Tahoma"/>
          <w:lang w:val="el-GR"/>
        </w:rPr>
        <w:tab/>
      </w:r>
      <w:bookmarkStart w:id="403" w:name="_Ref496625354"/>
      <w:bookmarkStart w:id="404" w:name="_Toc97194332"/>
      <w:bookmarkStart w:id="405" w:name="_Toc97194467"/>
      <w:bookmarkStart w:id="406" w:name="_Toc158293699"/>
      <w:r w:rsidRPr="00603221">
        <w:rPr>
          <w:rFonts w:cs="Tahoma"/>
          <w:lang w:val="el-GR"/>
        </w:rPr>
        <w:t>Απόρριψη παραδοτέων – Αντικατάσταση</w:t>
      </w:r>
      <w:bookmarkEnd w:id="403"/>
      <w:bookmarkEnd w:id="404"/>
      <w:bookmarkEnd w:id="405"/>
      <w:bookmarkEnd w:id="406"/>
      <w:r w:rsidRPr="00603221">
        <w:rPr>
          <w:rFonts w:cs="Tahoma"/>
          <w:lang w:val="el-GR"/>
        </w:rPr>
        <w:t xml:space="preserve"> </w:t>
      </w:r>
    </w:p>
    <w:p w14:paraId="40124ED0" w14:textId="3200179B"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32466D">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00C9373C" w:rsidR="00BB555C" w:rsidRPr="006F1D06" w:rsidRDefault="00BB555C" w:rsidP="00BB555C">
      <w:pPr>
        <w:rPr>
          <w:rFonts w:eastAsia="SimSun"/>
          <w:lang w:val="el-GR"/>
        </w:rPr>
      </w:pPr>
      <w:r w:rsidRPr="1D764729">
        <w:rPr>
          <w:rFonts w:eastAsia="SimSun"/>
          <w:lang w:val="el-GR"/>
        </w:rPr>
        <w:t xml:space="preserve">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 μπορεί να </w:t>
      </w:r>
      <w:r w:rsidRPr="1D764729">
        <w:rPr>
          <w:rFonts w:eastAsia="SimSun"/>
          <w:lang w:val="el-GR"/>
        </w:rPr>
        <w:lastRenderedPageBreak/>
        <w:t>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7" w:name="_Toc74566947"/>
      <w:bookmarkStart w:id="408" w:name="_Toc74566948"/>
      <w:bookmarkStart w:id="409" w:name="_Toc74566949"/>
      <w:bookmarkStart w:id="410" w:name="_Toc74566950"/>
      <w:bookmarkStart w:id="411" w:name="_Toc74566951"/>
      <w:bookmarkEnd w:id="407"/>
      <w:bookmarkEnd w:id="408"/>
      <w:bookmarkEnd w:id="409"/>
      <w:bookmarkEnd w:id="410"/>
      <w:bookmarkEnd w:id="411"/>
      <w:r w:rsidRPr="00603221">
        <w:rPr>
          <w:rFonts w:cs="Tahoma"/>
          <w:lang w:val="el-GR"/>
        </w:rPr>
        <w:tab/>
      </w:r>
      <w:bookmarkStart w:id="412" w:name="_Toc97194333"/>
      <w:bookmarkStart w:id="413" w:name="_Toc97194468"/>
      <w:bookmarkStart w:id="414" w:name="_Toc158293700"/>
      <w:r w:rsidRPr="00603221">
        <w:rPr>
          <w:rFonts w:cs="Tahoma"/>
          <w:lang w:val="el-GR"/>
        </w:rPr>
        <w:t>Αναπροσαρμογή τιμής</w:t>
      </w:r>
      <w:bookmarkEnd w:id="412"/>
      <w:bookmarkEnd w:id="413"/>
      <w:bookmarkEnd w:id="414"/>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5" w:name="_Toc97194469"/>
      <w:bookmarkStart w:id="416" w:name="_Toc158293701"/>
      <w:r w:rsidRPr="009E58E5">
        <w:rPr>
          <w:rFonts w:cs="Tahoma"/>
          <w:szCs w:val="22"/>
        </w:rPr>
        <w:lastRenderedPageBreak/>
        <w:t>ΠΑΡΑΡΤΗΜΑΤΑ</w:t>
      </w:r>
      <w:bookmarkEnd w:id="415"/>
      <w:bookmarkEnd w:id="416"/>
    </w:p>
    <w:p w14:paraId="2F397AAD" w14:textId="77777777" w:rsidR="008338F0" w:rsidRPr="00603221" w:rsidRDefault="003355E7" w:rsidP="003329FF">
      <w:pPr>
        <w:pStyle w:val="2"/>
        <w:numPr>
          <w:ilvl w:val="0"/>
          <w:numId w:val="0"/>
        </w:numPr>
        <w:tabs>
          <w:tab w:val="clear" w:pos="567"/>
        </w:tabs>
        <w:rPr>
          <w:rFonts w:cs="Tahoma"/>
          <w:lang w:val="el-GR"/>
        </w:rPr>
      </w:pPr>
      <w:bookmarkStart w:id="417" w:name="_Ref496625830"/>
      <w:bookmarkStart w:id="418" w:name="_Toc97194334"/>
      <w:bookmarkStart w:id="419" w:name="_Toc97194470"/>
      <w:bookmarkStart w:id="420" w:name="_Toc158293702"/>
      <w:bookmarkStart w:id="421" w:name="_Ref496625399"/>
      <w:r w:rsidRPr="00603221">
        <w:rPr>
          <w:rFonts w:cs="Tahoma"/>
          <w:lang w:val="el-GR"/>
        </w:rPr>
        <w:t>ΠΑΡΑΡΤΗΜΑ Ι – Αναλυτική Περιγραφή Φυσικού και Οικονομικού Αντικειμένου της Σύμβασης</w:t>
      </w:r>
      <w:bookmarkEnd w:id="417"/>
      <w:bookmarkEnd w:id="418"/>
      <w:bookmarkEnd w:id="419"/>
      <w:bookmarkEnd w:id="420"/>
      <w:r w:rsidRPr="00603221">
        <w:rPr>
          <w:rFonts w:cs="Tahoma"/>
          <w:lang w:val="el-GR"/>
        </w:rPr>
        <w:t xml:space="preserve"> </w:t>
      </w:r>
      <w:bookmarkEnd w:id="421"/>
    </w:p>
    <w:p w14:paraId="3C4E7FEA" w14:textId="77777777" w:rsidR="00B42BA2" w:rsidRDefault="00B42BA2" w:rsidP="00CD2A7F">
      <w:pPr>
        <w:rPr>
          <w:rFonts w:eastAsia="SimSun"/>
          <w:lang w:val="el-GR"/>
        </w:rPr>
      </w:pPr>
      <w:bookmarkStart w:id="422" w:name="_Ref51336725"/>
      <w:bookmarkStart w:id="423" w:name="_Toc53671308"/>
    </w:p>
    <w:p w14:paraId="3EBC06CD" w14:textId="77777777" w:rsidR="004F003A" w:rsidRDefault="004F003A" w:rsidP="00130E02">
      <w:pPr>
        <w:pStyle w:val="4"/>
        <w:numPr>
          <w:ilvl w:val="0"/>
          <w:numId w:val="40"/>
        </w:numPr>
        <w:spacing w:before="0" w:after="120" w:line="252" w:lineRule="auto"/>
        <w:ind w:left="720" w:hanging="360"/>
        <w:rPr>
          <w:rFonts w:eastAsia="SimSun" w:cs="Tahoma"/>
          <w:szCs w:val="22"/>
          <w:lang w:val="el-GR"/>
        </w:rPr>
      </w:pPr>
      <w:bookmarkStart w:id="424" w:name="_Toc139981082"/>
      <w:bookmarkStart w:id="425" w:name="_Toc139985628"/>
      <w:bookmarkStart w:id="426" w:name="_Toc158293703"/>
      <w:bookmarkStart w:id="427" w:name="_Hlk113616675"/>
      <w:r>
        <w:rPr>
          <w:rFonts w:cs="Tahoma"/>
          <w:szCs w:val="22"/>
          <w:lang w:val="el-GR"/>
        </w:rPr>
        <w:t>ΠΕΡΙΓΡΑΦΗ ΦΥΣΙΚΟΥ ΑΝΤΙΚΕΙΜΕΝΟΥ ΤΗΣ ΣΥΜΒΑΣΗΣ</w:t>
      </w:r>
      <w:bookmarkEnd w:id="424"/>
      <w:bookmarkEnd w:id="425"/>
      <w:bookmarkEnd w:id="426"/>
    </w:p>
    <w:p w14:paraId="4E5DCACD" w14:textId="77777777" w:rsidR="004F003A" w:rsidRDefault="004F003A" w:rsidP="00130E02">
      <w:pPr>
        <w:pStyle w:val="4"/>
        <w:numPr>
          <w:ilvl w:val="1"/>
          <w:numId w:val="41"/>
        </w:numPr>
        <w:tabs>
          <w:tab w:val="left" w:pos="1134"/>
        </w:tabs>
        <w:spacing w:before="0" w:after="120" w:line="252" w:lineRule="auto"/>
        <w:ind w:left="709" w:hanging="283"/>
        <w:rPr>
          <w:rFonts w:eastAsia="SimSun" w:cs="Tahoma"/>
          <w:szCs w:val="22"/>
          <w:lang w:val="el-GR"/>
        </w:rPr>
      </w:pPr>
      <w:bookmarkStart w:id="428" w:name="_Toc139981083"/>
      <w:bookmarkStart w:id="429" w:name="_Toc139985629"/>
      <w:bookmarkStart w:id="430" w:name="_Ref158293511"/>
      <w:bookmarkStart w:id="431" w:name="_Toc158293704"/>
      <w:r>
        <w:rPr>
          <w:rFonts w:eastAsia="SimSun" w:cs="Tahoma"/>
          <w:szCs w:val="22"/>
          <w:lang w:val="el-GR"/>
        </w:rPr>
        <w:t>ΠΕΡΙΒΑΛΛΟΝ ΤΗΣ ΣΥΜΒΑΣΗΣ</w:t>
      </w:r>
      <w:bookmarkEnd w:id="428"/>
      <w:bookmarkEnd w:id="429"/>
      <w:bookmarkEnd w:id="430"/>
      <w:bookmarkEnd w:id="431"/>
      <w:r>
        <w:rPr>
          <w:rFonts w:eastAsia="SimSun" w:cs="Tahoma"/>
          <w:szCs w:val="22"/>
          <w:lang w:val="el-GR"/>
        </w:rPr>
        <w:t xml:space="preserve"> </w:t>
      </w:r>
    </w:p>
    <w:p w14:paraId="7F39FCA0" w14:textId="77777777" w:rsidR="004F003A" w:rsidRDefault="004F003A" w:rsidP="00130E02">
      <w:pPr>
        <w:pStyle w:val="4"/>
        <w:numPr>
          <w:ilvl w:val="2"/>
          <w:numId w:val="41"/>
        </w:numPr>
        <w:tabs>
          <w:tab w:val="left" w:pos="1134"/>
        </w:tabs>
        <w:spacing w:before="0" w:after="120" w:line="252" w:lineRule="auto"/>
        <w:ind w:left="1394" w:hanging="504"/>
        <w:rPr>
          <w:rFonts w:eastAsia="SimSun" w:cs="Tahoma"/>
          <w:szCs w:val="22"/>
          <w:lang w:val="el-GR"/>
        </w:rPr>
      </w:pPr>
      <w:bookmarkStart w:id="432" w:name="_Toc139981084"/>
      <w:bookmarkStart w:id="433" w:name="_Toc139985630"/>
      <w:bookmarkStart w:id="434" w:name="_Toc158293705"/>
      <w:bookmarkStart w:id="435" w:name="_Hlk113623321"/>
      <w:r>
        <w:rPr>
          <w:rFonts w:eastAsia="SimSun" w:cs="Tahoma"/>
          <w:szCs w:val="22"/>
          <w:lang w:val="el-GR"/>
        </w:rPr>
        <w:t>Φορέας Διαχείρισης και Φορέας Υλοποίησης – Αναθέτουσα Αρχή</w:t>
      </w:r>
      <w:bookmarkEnd w:id="432"/>
      <w:bookmarkEnd w:id="433"/>
      <w:bookmarkEnd w:id="434"/>
      <w:r>
        <w:rPr>
          <w:rFonts w:eastAsia="SimSun" w:cs="Tahoma"/>
          <w:szCs w:val="22"/>
          <w:lang w:val="el-GR"/>
        </w:rPr>
        <w:t xml:space="preserve"> </w:t>
      </w:r>
    </w:p>
    <w:bookmarkEnd w:id="427"/>
    <w:bookmarkEnd w:id="435"/>
    <w:p w14:paraId="6E9D8460" w14:textId="77777777" w:rsidR="004F003A" w:rsidRPr="00FF7519" w:rsidRDefault="004F003A" w:rsidP="004F003A">
      <w:pPr>
        <w:shd w:val="clear" w:color="auto" w:fill="FFFFFF"/>
        <w:suppressAutoHyphens w:val="0"/>
        <w:spacing w:line="252" w:lineRule="auto"/>
        <w:rPr>
          <w:lang w:val="el-GR"/>
        </w:rPr>
      </w:pPr>
      <w:r w:rsidRPr="00FF7519">
        <w:rPr>
          <w:lang w:val="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48A531C0" w14:textId="77777777" w:rsidR="004F003A" w:rsidRDefault="004F003A" w:rsidP="00CD2A7F">
      <w:pPr>
        <w:rPr>
          <w:rFonts w:eastAsia="SimSun"/>
          <w:lang w:val="el-GR"/>
        </w:rPr>
      </w:pPr>
    </w:p>
    <w:bookmarkEnd w:id="422"/>
    <w:bookmarkEnd w:id="423"/>
    <w:p w14:paraId="394FE0EA" w14:textId="06568794"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w:t>
      </w:r>
      <w:r w:rsidR="004F003A">
        <w:rPr>
          <w:b/>
          <w:lang w:val="el-GR"/>
        </w:rPr>
        <w:t xml:space="preserve">ονοπρόσωπη </w:t>
      </w:r>
      <w:r w:rsidRPr="00FD26DD">
        <w:rPr>
          <w:b/>
          <w:lang w:val="el-GR"/>
        </w:rPr>
        <w:t>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w:t>
      </w:r>
      <w:r w:rsidR="004F003A">
        <w:rPr>
          <w:lang w:val="el-GR"/>
        </w:rPr>
        <w:t>111</w:t>
      </w:r>
      <w:r w:rsidRPr="00FD26DD">
        <w:rPr>
          <w:lang w:val="el-GR"/>
        </w:rPr>
        <w:t>/Β/0</w:t>
      </w:r>
      <w:r w:rsidR="004F003A">
        <w:rPr>
          <w:lang w:val="el-GR"/>
        </w:rPr>
        <w:t>4</w:t>
      </w:r>
      <w:r w:rsidRPr="00FD26DD">
        <w:rPr>
          <w:lang w:val="el-GR"/>
        </w:rPr>
        <w:t>-1</w:t>
      </w:r>
      <w:r w:rsidR="004F003A">
        <w:rPr>
          <w:lang w:val="el-GR"/>
        </w:rPr>
        <w:t>1</w:t>
      </w:r>
      <w:r w:rsidRPr="00FD26DD">
        <w:rPr>
          <w:lang w:val="el-GR"/>
        </w:rPr>
        <w:t>-202</w:t>
      </w:r>
      <w:r w:rsidR="004F003A">
        <w:rPr>
          <w:lang w:val="el-GR"/>
        </w:rPr>
        <w:t>1</w:t>
      </w:r>
      <w:r w:rsidRPr="00FD26DD">
        <w:rPr>
          <w:lang w:val="el-GR"/>
        </w:rPr>
        <w:t>) και εποπτεύεται από το Υπουργείο Ψηφιακής Διακυβέρνησης.</w:t>
      </w:r>
    </w:p>
    <w:p w14:paraId="48743FAF" w14:textId="7976B6EE" w:rsid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w:t>
      </w:r>
      <w:r w:rsidR="004F003A">
        <w:rPr>
          <w:lang w:val="el-GR"/>
        </w:rPr>
        <w:t>111</w:t>
      </w:r>
      <w:r w:rsidRPr="00FD26DD">
        <w:rPr>
          <w:lang w:val="el-GR"/>
        </w:rPr>
        <w:t>/Β/0</w:t>
      </w:r>
      <w:r w:rsidR="004F003A">
        <w:rPr>
          <w:lang w:val="el-GR"/>
        </w:rPr>
        <w:t>4</w:t>
      </w:r>
      <w:r w:rsidRPr="00FD26DD">
        <w:rPr>
          <w:lang w:val="el-GR"/>
        </w:rPr>
        <w:t>-1</w:t>
      </w:r>
      <w:r w:rsidR="004F003A">
        <w:rPr>
          <w:lang w:val="el-GR"/>
        </w:rPr>
        <w:t>1</w:t>
      </w:r>
      <w:r w:rsidRPr="00FD26DD">
        <w:rPr>
          <w:lang w:val="el-GR"/>
        </w:rPr>
        <w:t>-202</w:t>
      </w:r>
      <w:r w:rsidR="004F003A">
        <w:rPr>
          <w:lang w:val="el-GR"/>
        </w:rPr>
        <w:t>1</w:t>
      </w:r>
      <w:r w:rsidRPr="00FD26DD">
        <w:rPr>
          <w:lang w:val="el-GR"/>
        </w:rPr>
        <w:t>), είναι:</w:t>
      </w:r>
    </w:p>
    <w:p w14:paraId="2AF15911" w14:textId="77777777" w:rsidR="00C815DF" w:rsidRPr="00FD26DD" w:rsidRDefault="00C815DF" w:rsidP="00130E02">
      <w:pPr>
        <w:pStyle w:val="aff"/>
        <w:numPr>
          <w:ilvl w:val="0"/>
          <w:numId w:val="42"/>
        </w:numPr>
        <w:suppressAutoHyphens w:val="0"/>
        <w:spacing w:before="120"/>
        <w:ind w:left="360"/>
        <w:contextualSpacing w:val="0"/>
        <w:rPr>
          <w:lang w:val="el-GR"/>
        </w:rPr>
      </w:pPr>
      <w:r w:rsidRPr="00FD26DD">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7F2A943" w14:textId="77777777" w:rsidR="00C815DF" w:rsidRPr="00FD26DD" w:rsidRDefault="00C815DF" w:rsidP="00130E02">
      <w:pPr>
        <w:pStyle w:val="aff"/>
        <w:numPr>
          <w:ilvl w:val="0"/>
          <w:numId w:val="42"/>
        </w:numPr>
        <w:suppressAutoHyphens w:val="0"/>
        <w:spacing w:before="120"/>
        <w:ind w:left="360"/>
        <w:contextualSpacing w:val="0"/>
        <w:rPr>
          <w:lang w:val="el-GR"/>
        </w:rPr>
      </w:pPr>
      <w:r w:rsidRPr="00FD26DD">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35418C7" w14:textId="77777777" w:rsidR="00C815DF" w:rsidRPr="00FD26DD" w:rsidRDefault="00C815DF" w:rsidP="00130E02">
      <w:pPr>
        <w:pStyle w:val="aff"/>
        <w:numPr>
          <w:ilvl w:val="0"/>
          <w:numId w:val="42"/>
        </w:numPr>
        <w:suppressAutoHyphens w:val="0"/>
        <w:spacing w:before="120"/>
        <w:ind w:left="360"/>
        <w:contextualSpacing w:val="0"/>
        <w:rPr>
          <w:lang w:val="el-GR"/>
        </w:rPr>
      </w:pPr>
      <w:r w:rsidRPr="00FD26DD">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C474EED" w14:textId="77777777" w:rsidR="00C815DF" w:rsidRPr="00FD26DD" w:rsidRDefault="00C815DF" w:rsidP="00130E02">
      <w:pPr>
        <w:pStyle w:val="aff"/>
        <w:numPr>
          <w:ilvl w:val="0"/>
          <w:numId w:val="42"/>
        </w:numPr>
        <w:suppressAutoHyphens w:val="0"/>
        <w:spacing w:before="120"/>
        <w:ind w:left="360"/>
        <w:contextualSpacing w:val="0"/>
        <w:rPr>
          <w:lang w:val="el-GR"/>
        </w:rPr>
      </w:pPr>
      <w:r w:rsidRPr="00FD26DD">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6ABC29F" w14:textId="77777777" w:rsidR="00C815DF" w:rsidRDefault="00C815DF" w:rsidP="00130E02">
      <w:pPr>
        <w:pStyle w:val="aff"/>
        <w:numPr>
          <w:ilvl w:val="0"/>
          <w:numId w:val="42"/>
        </w:numPr>
        <w:suppressAutoHyphens w:val="0"/>
        <w:spacing w:before="120"/>
        <w:ind w:left="360"/>
        <w:contextualSpacing w:val="0"/>
        <w:rPr>
          <w:lang w:val="el-GR"/>
        </w:rPr>
      </w:pPr>
      <w:r w:rsidRPr="00FD26DD">
        <w:rPr>
          <w:lang w:val="el-GR"/>
        </w:rPr>
        <w:t xml:space="preserve">Η ανάληψη της εκτέλεσης πράξεων και ενεργειών τεχνικής υποστήριξης, </w:t>
      </w:r>
      <w:r w:rsidRPr="003B42D1">
        <w:rPr>
          <w:rFonts w:eastAsiaTheme="minorEastAsia"/>
          <w:color w:val="000000"/>
          <w:lang w:val="el-GR" w:eastAsia="el-GR"/>
        </w:rPr>
        <w:t>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6564D83" w14:textId="77777777" w:rsidR="00C815DF" w:rsidRPr="00FD26DD" w:rsidRDefault="00C815DF" w:rsidP="00130E02">
      <w:pPr>
        <w:pStyle w:val="aff"/>
        <w:numPr>
          <w:ilvl w:val="0"/>
          <w:numId w:val="42"/>
        </w:numPr>
        <w:suppressAutoHyphens w:val="0"/>
        <w:spacing w:before="120"/>
        <w:ind w:left="360"/>
        <w:contextualSpacing w:val="0"/>
        <w:rPr>
          <w:lang w:val="el-GR"/>
        </w:rPr>
      </w:pPr>
      <w:r w:rsidRPr="003B42D1">
        <w:rPr>
          <w:rFonts w:eastAsiaTheme="minorEastAsia"/>
          <w:color w:val="000000"/>
          <w:lang w:val="el-GR" w:eastAsia="el-GR"/>
        </w:rPr>
        <w:lastRenderedPageBreak/>
        <w:t>Η ανάληψη της εκτέλεσης τεχνικών έργων συναφών με τους σκοπούς του Υπουργείου Ψηφιακής Διακυβέρνησης</w:t>
      </w:r>
      <w:r>
        <w:rPr>
          <w:lang w:val="el-GR"/>
        </w:rPr>
        <w:t xml:space="preserve">, </w:t>
      </w:r>
      <w:r w:rsidRPr="00FD26DD">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w:t>
      </w:r>
      <w:r w:rsidRPr="003B42D1">
        <w:rPr>
          <w:rFonts w:eastAsiaTheme="minorEastAsia"/>
          <w:color w:val="000000"/>
          <w:lang w:val="el-GR" w:eastAsia="el-GR"/>
        </w:rPr>
        <w:t>Τακτικού Προϋπολογισμού ή/και μέσω κάθε άλλης πηγής χρηματοδότησης</w:t>
      </w:r>
      <w:r w:rsidRPr="00FD26DD">
        <w:rPr>
          <w:lang w:val="el-GR"/>
        </w:rPr>
        <w:t>.</w:t>
      </w:r>
    </w:p>
    <w:p w14:paraId="17E88F2E" w14:textId="77777777" w:rsidR="00C815DF" w:rsidRPr="00FF7519" w:rsidRDefault="00C815DF" w:rsidP="00130E02">
      <w:pPr>
        <w:pStyle w:val="aff"/>
        <w:numPr>
          <w:ilvl w:val="0"/>
          <w:numId w:val="42"/>
        </w:numPr>
        <w:suppressAutoHyphens w:val="0"/>
        <w:spacing w:before="120"/>
        <w:ind w:left="360"/>
        <w:contextualSpacing w:val="0"/>
        <w:rPr>
          <w:rFonts w:eastAsiaTheme="minorEastAsia"/>
          <w:color w:val="000000"/>
          <w:lang w:val="el-GR" w:eastAsia="el-GR"/>
        </w:rPr>
      </w:pPr>
      <w:r w:rsidRPr="00FF7519">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r>
        <w:rPr>
          <w:rFonts w:eastAsiaTheme="minorEastAsia"/>
          <w:color w:val="000000"/>
          <w:lang w:val="el-GR" w:eastAsia="el-GR"/>
        </w:rPr>
        <w:t xml:space="preserve"> </w:t>
      </w:r>
    </w:p>
    <w:p w14:paraId="4FC9A376" w14:textId="77777777" w:rsidR="00C815DF" w:rsidRPr="00FF7519" w:rsidRDefault="00C815DF" w:rsidP="00130E02">
      <w:pPr>
        <w:pStyle w:val="aff"/>
        <w:numPr>
          <w:ilvl w:val="0"/>
          <w:numId w:val="42"/>
        </w:numPr>
        <w:shd w:val="clear" w:color="auto" w:fill="FFFFFF"/>
        <w:suppressAutoHyphens w:val="0"/>
        <w:spacing w:line="252" w:lineRule="auto"/>
        <w:ind w:left="360"/>
        <w:rPr>
          <w:rFonts w:eastAsiaTheme="minorEastAsia"/>
          <w:color w:val="000000"/>
          <w:lang w:val="el-GR" w:eastAsia="el-GR"/>
        </w:rPr>
      </w:pPr>
      <w:r w:rsidRPr="00FF7519">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590D836" w14:textId="77777777" w:rsidR="00C815DF" w:rsidRPr="009667D4" w:rsidRDefault="00C815DF" w:rsidP="00130E02">
      <w:pPr>
        <w:pStyle w:val="aff"/>
        <w:numPr>
          <w:ilvl w:val="0"/>
          <w:numId w:val="42"/>
        </w:numPr>
        <w:shd w:val="clear" w:color="auto" w:fill="FFFFFF"/>
        <w:suppressAutoHyphens w:val="0"/>
        <w:spacing w:line="252" w:lineRule="auto"/>
        <w:ind w:left="360"/>
        <w:rPr>
          <w:lang w:val="el-GR"/>
        </w:rPr>
      </w:pPr>
      <w:r w:rsidRPr="009667D4">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0C34A23" w14:textId="77777777" w:rsidR="00C815DF" w:rsidRPr="009667D4" w:rsidRDefault="00C815DF" w:rsidP="00130E02">
      <w:pPr>
        <w:pStyle w:val="aff"/>
        <w:numPr>
          <w:ilvl w:val="0"/>
          <w:numId w:val="42"/>
        </w:numPr>
        <w:shd w:val="clear" w:color="auto" w:fill="FFFFFF"/>
        <w:suppressAutoHyphens w:val="0"/>
        <w:spacing w:line="252" w:lineRule="auto"/>
        <w:ind w:left="360"/>
        <w:rPr>
          <w:lang w:val="el-GR"/>
        </w:rPr>
      </w:pPr>
      <w:r w:rsidRPr="009667D4">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EFFF53B" w14:textId="77777777" w:rsidR="00C815DF" w:rsidRPr="009667D4" w:rsidRDefault="00C815DF" w:rsidP="00130E02">
      <w:pPr>
        <w:pStyle w:val="aff"/>
        <w:numPr>
          <w:ilvl w:val="0"/>
          <w:numId w:val="42"/>
        </w:numPr>
        <w:shd w:val="clear" w:color="auto" w:fill="FFFFFF"/>
        <w:suppressAutoHyphens w:val="0"/>
        <w:spacing w:line="252" w:lineRule="auto"/>
        <w:ind w:left="360"/>
        <w:rPr>
          <w:lang w:val="el-GR"/>
        </w:rPr>
      </w:pPr>
      <w:r w:rsidRPr="009667D4">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3C6FD471" w14:textId="77777777" w:rsidR="00C815DF" w:rsidRPr="00FD26DD" w:rsidRDefault="00C815DF" w:rsidP="00130E02">
      <w:pPr>
        <w:pStyle w:val="aff"/>
        <w:numPr>
          <w:ilvl w:val="0"/>
          <w:numId w:val="42"/>
        </w:numPr>
        <w:shd w:val="clear" w:color="auto" w:fill="FFFFFF"/>
        <w:suppressAutoHyphens w:val="0"/>
        <w:spacing w:line="252" w:lineRule="auto"/>
        <w:ind w:left="360"/>
        <w:rPr>
          <w:lang w:val="el-GR"/>
        </w:rPr>
      </w:pPr>
      <w:r w:rsidRPr="00FD26DD">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935BE35" w14:textId="77777777" w:rsidR="00C815DF" w:rsidRDefault="00C815DF" w:rsidP="00C815DF">
      <w:pPr>
        <w:rPr>
          <w:rFonts w:eastAsiaTheme="minorEastAsia"/>
          <w:color w:val="000000"/>
          <w:lang w:val="el-GR"/>
        </w:rPr>
      </w:pPr>
    </w:p>
    <w:p w14:paraId="0DCEB1DA" w14:textId="77777777" w:rsidR="00C815DF" w:rsidRPr="00BE0992" w:rsidRDefault="00C815DF" w:rsidP="00C815DF">
      <w:pPr>
        <w:rPr>
          <w:rFonts w:eastAsiaTheme="minorEastAsia"/>
          <w:color w:val="000000"/>
          <w:lang w:val="el-GR"/>
        </w:rPr>
      </w:pPr>
      <w:r w:rsidRPr="00BE0992">
        <w:rPr>
          <w:rFonts w:eastAsiaTheme="minorEastAsia"/>
          <w:color w:val="000000"/>
          <w:lang w:val="el-GR"/>
        </w:rPr>
        <w:t>Ειδικότερα στο σκοπό της εταιρείας συμπεριλαμβάνονται, μεταξύ άλλων, ιδίως:</w:t>
      </w:r>
    </w:p>
    <w:p w14:paraId="4D89AD52" w14:textId="77777777" w:rsidR="00C815DF" w:rsidRDefault="00C815DF" w:rsidP="00130E02">
      <w:pPr>
        <w:pStyle w:val="aff"/>
        <w:numPr>
          <w:ilvl w:val="0"/>
          <w:numId w:val="43"/>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35CAF450" w14:textId="77777777" w:rsidR="00C815DF" w:rsidRDefault="00C815DF" w:rsidP="00130E02">
      <w:pPr>
        <w:pStyle w:val="aff"/>
        <w:numPr>
          <w:ilvl w:val="0"/>
          <w:numId w:val="43"/>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w:t>
      </w:r>
      <w:bookmarkStart w:id="436" w:name="_Hlk113626785"/>
      <w:r w:rsidRPr="001825C2">
        <w:rPr>
          <w:rFonts w:eastAsiaTheme="minorEastAsia"/>
          <w:color w:val="000000"/>
          <w:lang w:val="el-GR"/>
        </w:rPr>
        <w:t>ανάληψη ως δικαιούχου της εκτέλεσης έργων ή δράσεων στο πλαίσιο κάθε επιχειρησιακού προγράμματος ένταξης</w:t>
      </w:r>
      <w:bookmarkEnd w:id="436"/>
      <w:r w:rsidRPr="001825C2">
        <w:rPr>
          <w:rFonts w:eastAsiaTheme="minorEastAsia"/>
          <w:color w:val="000000"/>
          <w:lang w:val="el-GR"/>
        </w:rPr>
        <w:t>,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460B6C84" w14:textId="77777777" w:rsidR="00C815DF" w:rsidRDefault="00C815DF" w:rsidP="00130E02">
      <w:pPr>
        <w:pStyle w:val="aff"/>
        <w:numPr>
          <w:ilvl w:val="0"/>
          <w:numId w:val="43"/>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w:t>
      </w:r>
      <w:r w:rsidRPr="001825C2">
        <w:rPr>
          <w:rFonts w:eastAsiaTheme="minorEastAsia"/>
          <w:color w:val="000000"/>
          <w:lang w:val="el-GR"/>
        </w:rPr>
        <w:lastRenderedPageBreak/>
        <w:t xml:space="preserve">εθνικούς πόρους ή/και από το Πρόγραμμα Δημοσίων Επενδύσεων. </w:t>
      </w:r>
      <w:r w:rsidRPr="00DE300D">
        <w:rPr>
          <w:rFonts w:eastAsiaTheme="minorEastAsia"/>
          <w:color w:val="000000"/>
          <w:lang w:val="el-GR"/>
        </w:rPr>
        <w:t>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ενωσιακή ή/και εθνική).</w:t>
      </w:r>
    </w:p>
    <w:p w14:paraId="3F4EDA6C" w14:textId="77777777" w:rsidR="00C815DF" w:rsidRDefault="00C815DF" w:rsidP="00130E02">
      <w:pPr>
        <w:pStyle w:val="aff"/>
        <w:numPr>
          <w:ilvl w:val="0"/>
          <w:numId w:val="43"/>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1BE556A1" w14:textId="24C9382F" w:rsidR="00556A23" w:rsidRPr="00C815DF" w:rsidRDefault="00C815DF" w:rsidP="00130E02">
      <w:pPr>
        <w:pStyle w:val="aff"/>
        <w:numPr>
          <w:ilvl w:val="0"/>
          <w:numId w:val="43"/>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ανάληψη και ή/επίβλεψη της διοίκησης και η παρακολούθηση της υλοποίησης του φυσικού και οικονομικού αντικειμένου των έργων.</w:t>
      </w:r>
    </w:p>
    <w:p w14:paraId="483920F3" w14:textId="3EB93175" w:rsidR="00556A23" w:rsidRPr="00130E02" w:rsidRDefault="00FD26DD" w:rsidP="00130E02">
      <w:pPr>
        <w:pStyle w:val="4"/>
        <w:numPr>
          <w:ilvl w:val="2"/>
          <w:numId w:val="41"/>
        </w:numPr>
        <w:tabs>
          <w:tab w:val="left" w:pos="1134"/>
        </w:tabs>
        <w:spacing w:before="0" w:after="120" w:line="252" w:lineRule="auto"/>
        <w:ind w:left="1394" w:hanging="504"/>
        <w:rPr>
          <w:rFonts w:eastAsia="SimSun" w:cs="Tahoma"/>
          <w:bCs w:val="0"/>
          <w:szCs w:val="22"/>
          <w:lang w:val="el-GR"/>
        </w:rPr>
      </w:pPr>
      <w:bookmarkStart w:id="437" w:name="_Ref55370267"/>
      <w:bookmarkStart w:id="438" w:name="_Toc158293706"/>
      <w:r w:rsidRPr="00130E02">
        <w:rPr>
          <w:rFonts w:eastAsia="SimSun" w:cs="Tahoma"/>
          <w:szCs w:val="22"/>
          <w:lang w:val="el-GR"/>
        </w:rPr>
        <w:t xml:space="preserve">Φορέας Χρηματοδότησης - </w:t>
      </w:r>
      <w:r w:rsidR="00556A23" w:rsidRPr="00130E02">
        <w:rPr>
          <w:rFonts w:eastAsia="SimSun" w:cs="Tahoma"/>
          <w:szCs w:val="22"/>
          <w:lang w:val="el-GR"/>
        </w:rPr>
        <w:t>Κύριος του Έργου – Φορέας Λειτουργίας</w:t>
      </w:r>
      <w:bookmarkEnd w:id="437"/>
      <w:bookmarkEnd w:id="438"/>
    </w:p>
    <w:p w14:paraId="4AF613DC" w14:textId="7A163709" w:rsidR="007C3D4C" w:rsidRPr="007C3D4C" w:rsidRDefault="007C3D4C" w:rsidP="007C3D4C">
      <w:pPr>
        <w:spacing w:line="252" w:lineRule="auto"/>
        <w:rPr>
          <w:color w:val="000000" w:themeColor="text1"/>
          <w:lang w:val="el-GR"/>
        </w:rPr>
      </w:pPr>
      <w:bookmarkStart w:id="439"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074A8F">
        <w:rPr>
          <w:b/>
          <w:color w:val="000000" w:themeColor="text1"/>
          <w:lang w:val="el-GR"/>
        </w:rPr>
        <w:t>Τουρισμού</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130E02" w:rsidRDefault="00556A23" w:rsidP="00130E02">
      <w:pPr>
        <w:pStyle w:val="4"/>
        <w:numPr>
          <w:ilvl w:val="2"/>
          <w:numId w:val="41"/>
        </w:numPr>
        <w:tabs>
          <w:tab w:val="left" w:pos="1134"/>
        </w:tabs>
        <w:spacing w:before="0" w:after="120" w:line="252" w:lineRule="auto"/>
        <w:ind w:left="1394" w:hanging="504"/>
        <w:rPr>
          <w:rFonts w:eastAsia="SimSun" w:cs="Tahoma"/>
          <w:szCs w:val="22"/>
          <w:lang w:val="el-GR"/>
        </w:rPr>
      </w:pPr>
      <w:bookmarkStart w:id="440" w:name="_Ref122691609"/>
      <w:bookmarkStart w:id="441" w:name="_Toc158293707"/>
      <w:r w:rsidRPr="00130E02">
        <w:rPr>
          <w:rFonts w:eastAsia="SimSun" w:cs="Tahoma"/>
          <w:szCs w:val="22"/>
          <w:lang w:val="el-GR"/>
        </w:rPr>
        <w:t>Όργανα &amp; Επιτροπές Παρακολούθησης, Διακυβέρνησης και Ελέγχου του Έργου</w:t>
      </w:r>
      <w:bookmarkEnd w:id="439"/>
      <w:bookmarkEnd w:id="440"/>
      <w:bookmarkEnd w:id="441"/>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03E1D21D"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00B445DA">
        <w:rPr>
          <w:lang w:val="el-GR"/>
        </w:rPr>
        <w:t>Υπουργείου Τουρισμού</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130E02">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130E02">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130E02">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130E02">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Pr="00130E02" w:rsidRDefault="00556A23" w:rsidP="00130E02">
      <w:pPr>
        <w:pStyle w:val="4"/>
        <w:numPr>
          <w:ilvl w:val="1"/>
          <w:numId w:val="41"/>
        </w:numPr>
        <w:tabs>
          <w:tab w:val="left" w:pos="1134"/>
        </w:tabs>
        <w:spacing w:before="0" w:after="120" w:line="252" w:lineRule="auto"/>
        <w:ind w:left="709" w:hanging="283"/>
        <w:rPr>
          <w:rFonts w:eastAsia="SimSun" w:cs="Tahoma"/>
          <w:szCs w:val="22"/>
          <w:lang w:val="el-GR"/>
        </w:rPr>
      </w:pPr>
      <w:bookmarkStart w:id="442" w:name="_Ref40953149"/>
      <w:bookmarkStart w:id="443" w:name="_Toc97194338"/>
      <w:bookmarkStart w:id="444" w:name="_Toc97194472"/>
      <w:bookmarkStart w:id="445" w:name="_Toc158293708"/>
      <w:r w:rsidRPr="00130E02">
        <w:rPr>
          <w:rFonts w:eastAsia="SimSun" w:cs="Tahoma"/>
          <w:szCs w:val="22"/>
          <w:lang w:val="el-GR"/>
        </w:rPr>
        <w:lastRenderedPageBreak/>
        <w:t>Π</w:t>
      </w:r>
      <w:r w:rsidR="00A22261" w:rsidRPr="00130E02">
        <w:rPr>
          <w:rFonts w:eastAsia="SimSun" w:cs="Tahoma"/>
          <w:szCs w:val="22"/>
          <w:lang w:val="el-GR"/>
        </w:rPr>
        <w:t xml:space="preserve">εριγραφή </w:t>
      </w:r>
      <w:r w:rsidRPr="00130E02">
        <w:rPr>
          <w:rFonts w:eastAsia="SimSun" w:cs="Tahoma"/>
          <w:szCs w:val="22"/>
          <w:lang w:val="el-GR"/>
        </w:rPr>
        <w:t>Φ</w:t>
      </w:r>
      <w:r w:rsidR="00A22261" w:rsidRPr="00130E02">
        <w:rPr>
          <w:rFonts w:eastAsia="SimSun" w:cs="Tahoma"/>
          <w:szCs w:val="22"/>
          <w:lang w:val="el-GR"/>
        </w:rPr>
        <w:t xml:space="preserve">υσικού Αντικειμένου της </w:t>
      </w:r>
      <w:r w:rsidRPr="00130E02">
        <w:rPr>
          <w:rFonts w:eastAsia="SimSun" w:cs="Tahoma"/>
          <w:szCs w:val="22"/>
          <w:lang w:val="el-GR"/>
        </w:rPr>
        <w:t>Σ</w:t>
      </w:r>
      <w:bookmarkEnd w:id="442"/>
      <w:r w:rsidR="00A22261" w:rsidRPr="00130E02">
        <w:rPr>
          <w:rFonts w:eastAsia="SimSun" w:cs="Tahoma"/>
          <w:szCs w:val="22"/>
          <w:lang w:val="el-GR"/>
        </w:rPr>
        <w:t>ύμβασης</w:t>
      </w:r>
      <w:bookmarkEnd w:id="443"/>
      <w:bookmarkEnd w:id="444"/>
      <w:bookmarkEnd w:id="445"/>
    </w:p>
    <w:p w14:paraId="43FD06DB" w14:textId="77777777" w:rsidR="00BD0298" w:rsidRPr="00BD0298" w:rsidRDefault="00BD0298" w:rsidP="00370D99">
      <w:pPr>
        <w:rPr>
          <w:lang w:val="el-GR"/>
        </w:rPr>
      </w:pPr>
      <w:bookmarkStart w:id="446" w:name="_Toc97195373"/>
      <w:bookmarkStart w:id="447" w:name="_Toc97195542"/>
      <w:bookmarkEnd w:id="446"/>
      <w:bookmarkEnd w:id="447"/>
    </w:p>
    <w:p w14:paraId="6F2E3FD2" w14:textId="406B73C9" w:rsidR="00C15B52" w:rsidRPr="00130E02" w:rsidRDefault="00346ADE" w:rsidP="00130E02">
      <w:pPr>
        <w:pStyle w:val="4"/>
        <w:numPr>
          <w:ilvl w:val="2"/>
          <w:numId w:val="41"/>
        </w:numPr>
        <w:tabs>
          <w:tab w:val="left" w:pos="1134"/>
        </w:tabs>
        <w:spacing w:before="0" w:after="120" w:line="252" w:lineRule="auto"/>
        <w:ind w:left="1394" w:hanging="504"/>
        <w:rPr>
          <w:rFonts w:eastAsia="SimSun" w:cs="Tahoma"/>
          <w:szCs w:val="22"/>
          <w:lang w:val="el-GR"/>
        </w:rPr>
      </w:pPr>
      <w:bookmarkStart w:id="448" w:name="_Toc97195374"/>
      <w:bookmarkStart w:id="449" w:name="_Toc97195543"/>
      <w:bookmarkStart w:id="450" w:name="_Ref122694908"/>
      <w:bookmarkStart w:id="451" w:name="_Toc158293709"/>
      <w:bookmarkEnd w:id="448"/>
      <w:bookmarkEnd w:id="449"/>
      <w:r w:rsidRPr="00130E02">
        <w:rPr>
          <w:rFonts w:eastAsia="SimSun" w:cs="Tahoma"/>
          <w:szCs w:val="22"/>
          <w:lang w:val="el-GR"/>
        </w:rPr>
        <w:t>ΠΕΡΙΒΑΛΛΟΝ ΤΟΥ ΕΡΓΟΥ</w:t>
      </w:r>
      <w:bookmarkEnd w:id="450"/>
      <w:bookmarkEnd w:id="451"/>
    </w:p>
    <w:p w14:paraId="32DFD41A" w14:textId="77777777" w:rsidR="00DC4851" w:rsidRDefault="00DC4851" w:rsidP="00FC7B6B">
      <w:pPr>
        <w:rPr>
          <w:rFonts w:eastAsia="SimSun"/>
          <w:lang w:val="el-GR"/>
        </w:rPr>
      </w:pPr>
    </w:p>
    <w:p w14:paraId="4A76E2D2" w14:textId="77777777" w:rsidR="00095078" w:rsidRPr="0045138F" w:rsidRDefault="00095078" w:rsidP="00095078">
      <w:pPr>
        <w:rPr>
          <w:rFonts w:eastAsia="SimSun"/>
          <w:lang w:val="el-GR"/>
        </w:rPr>
      </w:pPr>
      <w:bookmarkStart w:id="452" w:name="_Toc97194339"/>
      <w:bookmarkStart w:id="453" w:name="_Ref97199271"/>
      <w:bookmarkStart w:id="454" w:name="_Ref122694847"/>
      <w:bookmarkStart w:id="455" w:name="_Ref122695017"/>
      <w:r w:rsidRPr="009E58E5">
        <w:rPr>
          <w:rFonts w:eastAsia="SimSun"/>
          <w:lang w:val="el-GR"/>
        </w:rPr>
        <w:t xml:space="preserve">Αντικείμενο του </w:t>
      </w:r>
      <w:r>
        <w:rPr>
          <w:rFonts w:eastAsia="SimSun"/>
          <w:lang w:val="el-GR"/>
        </w:rPr>
        <w:t xml:space="preserve">Προγράμματος </w:t>
      </w:r>
      <w:r w:rsidRPr="009E58E5">
        <w:rPr>
          <w:rFonts w:eastAsia="SimSun"/>
          <w:lang w:val="el-GR"/>
        </w:rPr>
        <w:t>«</w:t>
      </w:r>
      <w:r>
        <w:rPr>
          <w:rFonts w:eastAsia="SimSun"/>
          <w:lang w:val="el-GR"/>
        </w:rPr>
        <w:t>Τουρισμός για όλους 2024</w:t>
      </w:r>
      <w:r w:rsidRPr="009E58E5">
        <w:rPr>
          <w:rFonts w:eastAsia="SimSun"/>
          <w:lang w:val="el-GR"/>
        </w:rPr>
        <w:t xml:space="preserve">» </w:t>
      </w:r>
      <w:r w:rsidRPr="0009671D">
        <w:rPr>
          <w:rFonts w:eastAsia="SimSun"/>
          <w:lang w:val="el-GR"/>
        </w:rPr>
        <w:t xml:space="preserve">αποτελεί η </w:t>
      </w:r>
      <w:r>
        <w:rPr>
          <w:rFonts w:eastAsia="SimSun"/>
          <w:lang w:val="el-GR"/>
        </w:rPr>
        <w:t>χορήγηση</w:t>
      </w:r>
      <w:r w:rsidRPr="0009671D">
        <w:rPr>
          <w:rFonts w:eastAsia="SimSun"/>
          <w:lang w:val="el-GR"/>
        </w:rPr>
        <w:t xml:space="preserve"> οικονομικής διευκόλυνσης, </w:t>
      </w:r>
      <w:r w:rsidRPr="0045138F">
        <w:rPr>
          <w:rFonts w:eastAsia="SimSun"/>
          <w:lang w:val="el-GR"/>
        </w:rPr>
        <w:t>κατόπιν σχετικής ηλεκτρονικής αίτησης και επιλογής μέσω κλήρωσης, ως εξής:</w:t>
      </w:r>
    </w:p>
    <w:p w14:paraId="4DE870A0" w14:textId="77777777" w:rsidR="00095078" w:rsidRPr="0045138F" w:rsidRDefault="00095078" w:rsidP="00095078">
      <w:pPr>
        <w:rPr>
          <w:rFonts w:eastAsia="SimSun"/>
          <w:lang w:val="el-GR"/>
        </w:rPr>
      </w:pPr>
      <w:r w:rsidRPr="0045138F">
        <w:rPr>
          <w:rFonts w:eastAsia="SimSun"/>
          <w:lang w:val="el-GR"/>
        </w:rPr>
        <w:t xml:space="preserve">- Ποσό ύψους διακοσίων (200) ευρώ σε φυσικά πρόσωπα που πληρούν τις οριζόμενες </w:t>
      </w:r>
      <w:r>
        <w:rPr>
          <w:rFonts w:eastAsia="SimSun"/>
          <w:lang w:val="el-GR"/>
        </w:rPr>
        <w:t>σ</w:t>
      </w:r>
      <w:r w:rsidRPr="0045138F">
        <w:rPr>
          <w:rFonts w:eastAsia="SimSun"/>
          <w:lang w:val="el-GR"/>
        </w:rPr>
        <w:t xml:space="preserve">το άρθρο 2 </w:t>
      </w:r>
      <w:r>
        <w:rPr>
          <w:rFonts w:eastAsia="SimSun"/>
          <w:lang w:val="el-GR"/>
        </w:rPr>
        <w:t>της</w:t>
      </w:r>
      <w:r w:rsidRPr="00E876EB">
        <w:rPr>
          <w:rFonts w:eastAsia="SimSun"/>
          <w:bCs/>
          <w:lang w:val="el-GR"/>
        </w:rPr>
        <w:t xml:space="preserve"> υπ’ αρ. 297/08-01-2024 Κοινή</w:t>
      </w:r>
      <w:r>
        <w:rPr>
          <w:rFonts w:eastAsia="SimSun"/>
          <w:bCs/>
          <w:lang w:val="el-GR"/>
        </w:rPr>
        <w:t>ς</w:t>
      </w:r>
      <w:r w:rsidRPr="00E876EB">
        <w:rPr>
          <w:rFonts w:eastAsia="SimSun"/>
          <w:bCs/>
          <w:lang w:val="el-GR"/>
        </w:rPr>
        <w:t xml:space="preserve"> Υπουργική</w:t>
      </w:r>
      <w:r>
        <w:rPr>
          <w:rFonts w:eastAsia="SimSun"/>
          <w:bCs/>
          <w:lang w:val="el-GR"/>
        </w:rPr>
        <w:t>ς</w:t>
      </w:r>
      <w:r w:rsidRPr="00E876EB">
        <w:rPr>
          <w:rFonts w:eastAsia="SimSun"/>
          <w:bCs/>
          <w:lang w:val="el-GR"/>
        </w:rPr>
        <w:t xml:space="preserve"> Απόφαση</w:t>
      </w:r>
      <w:r>
        <w:rPr>
          <w:rFonts w:eastAsia="SimSun"/>
          <w:bCs/>
          <w:lang w:val="el-GR"/>
        </w:rPr>
        <w:t>ς</w:t>
      </w:r>
      <w:r w:rsidRPr="00E876EB">
        <w:rPr>
          <w:rFonts w:eastAsia="SimSun"/>
          <w:bCs/>
          <w:lang w:val="el-GR"/>
        </w:rPr>
        <w:t xml:space="preserve">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bCs/>
          <w:lang w:val="el-GR"/>
        </w:rPr>
        <w:t xml:space="preserve"> </w:t>
      </w:r>
      <w:r w:rsidRPr="0045138F">
        <w:rPr>
          <w:rFonts w:eastAsia="SimSun"/>
          <w:lang w:val="el-GR"/>
        </w:rPr>
        <w:t>προϋποθέσεις.</w:t>
      </w:r>
    </w:p>
    <w:p w14:paraId="693577E6" w14:textId="77777777" w:rsidR="00095078" w:rsidRPr="0045138F" w:rsidRDefault="00095078" w:rsidP="00095078">
      <w:pPr>
        <w:rPr>
          <w:rFonts w:eastAsia="SimSun"/>
          <w:lang w:val="el-GR"/>
        </w:rPr>
      </w:pPr>
      <w:r w:rsidRPr="0045138F">
        <w:rPr>
          <w:rFonts w:eastAsia="SimSun"/>
          <w:lang w:val="el-GR"/>
        </w:rPr>
        <w:t>- Ποσό ύψους τριακοσίων (300) ευρώ σε φυσικά πρόσωπα:</w:t>
      </w:r>
    </w:p>
    <w:p w14:paraId="4345A139" w14:textId="77777777" w:rsidR="00095078" w:rsidRPr="0045138F" w:rsidRDefault="00095078" w:rsidP="00095078">
      <w:pPr>
        <w:ind w:left="284"/>
        <w:rPr>
          <w:rFonts w:eastAsia="SimSun"/>
          <w:lang w:val="el-GR"/>
        </w:rPr>
      </w:pPr>
      <w:r w:rsidRPr="0045138F">
        <w:rPr>
          <w:rFonts w:eastAsia="SimSun"/>
          <w:lang w:val="el-GR"/>
        </w:rPr>
        <w:t>- άγαμα ή σε κατάσταση χηρείας με προστατευόμενα</w:t>
      </w:r>
      <w:r>
        <w:rPr>
          <w:rFonts w:eastAsia="SimSun"/>
          <w:lang w:val="el-GR"/>
        </w:rPr>
        <w:t xml:space="preserve"> </w:t>
      </w:r>
      <w:r w:rsidRPr="0045138F">
        <w:rPr>
          <w:rFonts w:eastAsia="SimSun"/>
          <w:lang w:val="el-GR"/>
        </w:rPr>
        <w:t>τέκνα, βάσει τελευταίας εκκαθαρισμένης κατά την υποβολή της αίτησης Δήλωσης Φορολογίας Εισοδήματος</w:t>
      </w:r>
      <w:r>
        <w:rPr>
          <w:rFonts w:eastAsia="SimSun"/>
          <w:lang w:val="el-GR"/>
        </w:rPr>
        <w:t xml:space="preserve"> </w:t>
      </w:r>
      <w:r w:rsidRPr="0045138F">
        <w:rPr>
          <w:rFonts w:eastAsia="SimSun"/>
          <w:lang w:val="el-GR"/>
        </w:rPr>
        <w:t>Φυσικών Προσώπων 2022,</w:t>
      </w:r>
    </w:p>
    <w:p w14:paraId="6146EC69" w14:textId="77777777" w:rsidR="00095078" w:rsidRPr="0045138F" w:rsidRDefault="00095078" w:rsidP="00095078">
      <w:pPr>
        <w:ind w:left="284"/>
        <w:rPr>
          <w:rFonts w:eastAsia="SimSun"/>
          <w:lang w:val="el-GR"/>
        </w:rPr>
      </w:pPr>
      <w:r w:rsidRPr="0045138F">
        <w:rPr>
          <w:rFonts w:eastAsia="SimSun"/>
          <w:lang w:val="el-GR"/>
        </w:rPr>
        <w:t>- έγγαμα ή μέρη συμφώνου συμβίωσης με τρία προστατευόμενα τέκνα και άνω, βάσει τελευταίας εκκαθαρισμένης κατά την υποβολή της αίτησης κοινής ή χωριστής</w:t>
      </w:r>
      <w:r>
        <w:rPr>
          <w:rFonts w:eastAsia="SimSun"/>
          <w:lang w:val="el-GR"/>
        </w:rPr>
        <w:t xml:space="preserve"> </w:t>
      </w:r>
      <w:r w:rsidRPr="0045138F">
        <w:rPr>
          <w:rFonts w:eastAsia="SimSun"/>
          <w:lang w:val="el-GR"/>
        </w:rPr>
        <w:t>Δήλωσης Φορολογίας Εισοδήματος Φυσικών Προσώπων 2022. Σημειώνεται ότι η επίκληση της ύπαρξης του</w:t>
      </w:r>
      <w:r>
        <w:rPr>
          <w:rFonts w:eastAsia="SimSun"/>
          <w:lang w:val="el-GR"/>
        </w:rPr>
        <w:t xml:space="preserve"> </w:t>
      </w:r>
      <w:r w:rsidRPr="0045138F">
        <w:rPr>
          <w:rFonts w:eastAsia="SimSun"/>
          <w:lang w:val="el-GR"/>
        </w:rPr>
        <w:t>ανωτέρω αριθμού τέκνων για τη λήψη της επαυξημένης</w:t>
      </w:r>
      <w:r>
        <w:rPr>
          <w:rFonts w:eastAsia="SimSun"/>
          <w:lang w:val="el-GR"/>
        </w:rPr>
        <w:t xml:space="preserve"> </w:t>
      </w:r>
      <w:r w:rsidRPr="0045138F">
        <w:rPr>
          <w:rFonts w:eastAsia="SimSun"/>
          <w:lang w:val="el-GR"/>
        </w:rPr>
        <w:t>ενίσχυσης είναι δυνατή άπαξ.</w:t>
      </w:r>
    </w:p>
    <w:p w14:paraId="78E856C7" w14:textId="77777777" w:rsidR="00095078" w:rsidRDefault="00095078" w:rsidP="00095078">
      <w:pPr>
        <w:ind w:left="284"/>
        <w:rPr>
          <w:rFonts w:eastAsia="SimSun"/>
          <w:lang w:val="el-GR"/>
        </w:rPr>
      </w:pPr>
      <w:r w:rsidRPr="0045138F">
        <w:rPr>
          <w:rFonts w:eastAsia="SimSun"/>
          <w:lang w:val="el-GR"/>
        </w:rPr>
        <w:t>- Συνταξιούχους όλων των Ταμείων με οριστική απόφαση απονομής σύνταξης λόγω γήρατος έως 31.12.2022,</w:t>
      </w:r>
      <w:r>
        <w:rPr>
          <w:rFonts w:eastAsia="SimSun"/>
          <w:lang w:val="el-GR"/>
        </w:rPr>
        <w:t xml:space="preserve"> </w:t>
      </w:r>
    </w:p>
    <w:p w14:paraId="0455F9F2" w14:textId="77777777" w:rsidR="00095078" w:rsidRPr="0045138F" w:rsidRDefault="00095078" w:rsidP="00095078">
      <w:pPr>
        <w:ind w:left="284"/>
        <w:rPr>
          <w:rFonts w:eastAsia="SimSun"/>
          <w:lang w:val="el-GR"/>
        </w:rPr>
      </w:pPr>
      <w:r w:rsidRPr="0045138F">
        <w:rPr>
          <w:rFonts w:eastAsia="SimSun"/>
          <w:lang w:val="el-GR"/>
        </w:rPr>
        <w:t xml:space="preserve">που πληρούν τις οριζόμενες από το άρθρο 2 </w:t>
      </w:r>
      <w:r w:rsidRPr="00E876EB">
        <w:rPr>
          <w:rFonts w:eastAsia="SimSun"/>
          <w:lang w:val="el-GR"/>
        </w:rPr>
        <w:t>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lang w:val="el-GR"/>
        </w:rPr>
        <w:t xml:space="preserve"> </w:t>
      </w:r>
      <w:r w:rsidRPr="0045138F">
        <w:rPr>
          <w:rFonts w:eastAsia="SimSun"/>
          <w:lang w:val="el-GR"/>
        </w:rPr>
        <w:t>προϋποθέσεις.</w:t>
      </w:r>
    </w:p>
    <w:p w14:paraId="716270E2" w14:textId="77777777" w:rsidR="00095078" w:rsidRPr="0045138F" w:rsidRDefault="00095078" w:rsidP="00095078">
      <w:pPr>
        <w:rPr>
          <w:rFonts w:eastAsia="SimSun"/>
          <w:lang w:val="el-GR"/>
        </w:rPr>
      </w:pPr>
      <w:r w:rsidRPr="0045138F">
        <w:rPr>
          <w:rFonts w:eastAsia="SimSun"/>
          <w:lang w:val="el-GR"/>
        </w:rPr>
        <w:t>- Ποσό ύψους τετρακοσίων (400) ευρώ, ειδικώς για</w:t>
      </w:r>
      <w:r>
        <w:rPr>
          <w:rFonts w:eastAsia="SimSun"/>
          <w:lang w:val="el-GR"/>
        </w:rPr>
        <w:t xml:space="preserve"> </w:t>
      </w:r>
      <w:r w:rsidRPr="0045138F">
        <w:rPr>
          <w:rFonts w:eastAsia="SimSun"/>
          <w:lang w:val="el-GR"/>
        </w:rPr>
        <w:t>ΑμεΑ, με ισχύουσα απόφαση συνολικού ποσοστού</w:t>
      </w:r>
      <w:r>
        <w:rPr>
          <w:rFonts w:eastAsia="SimSun"/>
          <w:lang w:val="el-GR"/>
        </w:rPr>
        <w:t xml:space="preserve"> </w:t>
      </w:r>
      <w:r w:rsidRPr="0045138F">
        <w:rPr>
          <w:rFonts w:eastAsia="SimSun"/>
          <w:lang w:val="el-GR"/>
        </w:rPr>
        <w:t xml:space="preserve">αναπηρίας από 67% και άνω κατά την υποβολή </w:t>
      </w:r>
      <w:r>
        <w:rPr>
          <w:rFonts w:eastAsia="SimSun"/>
          <w:lang w:val="el-GR"/>
        </w:rPr>
        <w:t xml:space="preserve">της </w:t>
      </w:r>
      <w:r w:rsidRPr="0045138F">
        <w:rPr>
          <w:rFonts w:eastAsia="SimSun"/>
          <w:lang w:val="el-GR"/>
        </w:rPr>
        <w:t>αιτήσεως, καθώς και για κληρωθέντες δικαιούχους με</w:t>
      </w:r>
      <w:r>
        <w:rPr>
          <w:rFonts w:eastAsia="SimSun"/>
          <w:lang w:val="el-GR"/>
        </w:rPr>
        <w:t xml:space="preserve"> </w:t>
      </w:r>
      <w:r w:rsidRPr="0045138F">
        <w:rPr>
          <w:rFonts w:eastAsia="SimSun"/>
          <w:lang w:val="el-GR"/>
        </w:rPr>
        <w:t>τέκνα ΑμεΑ με ισχύουσα Απόφαση συνολικού ποσοστού</w:t>
      </w:r>
      <w:r>
        <w:rPr>
          <w:rFonts w:eastAsia="SimSun"/>
          <w:lang w:val="el-GR"/>
        </w:rPr>
        <w:t xml:space="preserve"> </w:t>
      </w:r>
      <w:r w:rsidRPr="0045138F">
        <w:rPr>
          <w:rFonts w:eastAsia="SimSun"/>
          <w:lang w:val="el-GR"/>
        </w:rPr>
        <w:t>αναπηρίας από 67% και άνω κατά την υποβολή της αιτήσεως, σύμφωνα με την περιγραφόμενη στο Άρθρο 5</w:t>
      </w:r>
      <w:r>
        <w:rPr>
          <w:rFonts w:eastAsia="SimSun"/>
          <w:lang w:val="el-GR"/>
        </w:rPr>
        <w:t xml:space="preserve"> </w:t>
      </w:r>
      <w:r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r w:rsidRPr="0045138F">
        <w:rPr>
          <w:rFonts w:eastAsia="SimSun"/>
          <w:lang w:val="el-GR"/>
        </w:rPr>
        <w:t>διαδικασία. Σημειώνεται ότι η επίκληση της ιδιότητας</w:t>
      </w:r>
      <w:r>
        <w:rPr>
          <w:rFonts w:eastAsia="SimSun"/>
          <w:lang w:val="el-GR"/>
        </w:rPr>
        <w:t xml:space="preserve"> </w:t>
      </w:r>
      <w:r w:rsidRPr="0045138F">
        <w:rPr>
          <w:rFonts w:eastAsia="SimSun"/>
          <w:lang w:val="el-GR"/>
        </w:rPr>
        <w:t>ΑμεΑ είναι δυνατή άπαξ, είτε από το αιτούμενο πρόσωπο</w:t>
      </w:r>
      <w:r>
        <w:rPr>
          <w:rFonts w:eastAsia="SimSun"/>
          <w:lang w:val="el-GR"/>
        </w:rPr>
        <w:t xml:space="preserve"> </w:t>
      </w:r>
      <w:r w:rsidRPr="0045138F">
        <w:rPr>
          <w:rFonts w:eastAsia="SimSun"/>
          <w:lang w:val="el-GR"/>
        </w:rPr>
        <w:t>ΑμεΑ είτε από αιτούμενο με τέκνο ΑμεΑ, που πληρούν</w:t>
      </w:r>
      <w:r>
        <w:rPr>
          <w:rFonts w:eastAsia="SimSun"/>
          <w:lang w:val="el-GR"/>
        </w:rPr>
        <w:t xml:space="preserve"> </w:t>
      </w:r>
      <w:r w:rsidRPr="0045138F">
        <w:rPr>
          <w:rFonts w:eastAsia="SimSun"/>
          <w:lang w:val="el-GR"/>
        </w:rPr>
        <w:t xml:space="preserve">τις οριζόμενες από το άρθρο 2 </w:t>
      </w:r>
      <w:bookmarkStart w:id="456" w:name="_Hlk156917876"/>
      <w:r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bookmarkEnd w:id="456"/>
      <w:r w:rsidRPr="0045138F">
        <w:rPr>
          <w:rFonts w:eastAsia="SimSun"/>
          <w:lang w:val="el-GR"/>
        </w:rPr>
        <w:t>προϋποθέσεις.</w:t>
      </w:r>
    </w:p>
    <w:p w14:paraId="6891823D" w14:textId="77777777" w:rsidR="00095078" w:rsidRPr="0045138F" w:rsidRDefault="00095078" w:rsidP="00095078">
      <w:pPr>
        <w:rPr>
          <w:rFonts w:eastAsia="SimSun"/>
          <w:lang w:val="el-GR"/>
        </w:rPr>
      </w:pPr>
      <w:r w:rsidRPr="0045138F">
        <w:rPr>
          <w:rFonts w:eastAsia="SimSun"/>
          <w:lang w:val="el-GR"/>
        </w:rPr>
        <w:t>- Σε περίπτωση δικαιούχου που πληροί τις προϋποθέσεις περισσότερων της μίας εκ των ως άνω κατηγοριών,</w:t>
      </w:r>
      <w:r>
        <w:rPr>
          <w:rFonts w:eastAsia="SimSun"/>
          <w:lang w:val="el-GR"/>
        </w:rPr>
        <w:t xml:space="preserve"> </w:t>
      </w:r>
      <w:r w:rsidRPr="0045138F">
        <w:rPr>
          <w:rFonts w:eastAsia="SimSun"/>
          <w:lang w:val="el-GR"/>
        </w:rPr>
        <w:t>η αίτηση κατατάσσεται στην κατηγορία με το μέγιστο</w:t>
      </w:r>
      <w:r>
        <w:rPr>
          <w:rFonts w:eastAsia="SimSun"/>
          <w:lang w:val="el-GR"/>
        </w:rPr>
        <w:t xml:space="preserve"> </w:t>
      </w:r>
      <w:r w:rsidRPr="0045138F">
        <w:rPr>
          <w:rFonts w:eastAsia="SimSun"/>
          <w:lang w:val="el-GR"/>
        </w:rPr>
        <w:t>ποσό επιδότησης.</w:t>
      </w:r>
    </w:p>
    <w:p w14:paraId="313E4CFB" w14:textId="77777777" w:rsidR="00095078" w:rsidRDefault="00095078" w:rsidP="00095078">
      <w:pPr>
        <w:rPr>
          <w:rFonts w:eastAsia="SimSun"/>
          <w:lang w:val="el-GR"/>
        </w:rPr>
      </w:pPr>
      <w:r w:rsidRPr="0045138F">
        <w:rPr>
          <w:rFonts w:eastAsia="SimSun"/>
          <w:lang w:val="el-GR"/>
        </w:rPr>
        <w:t>- Τα ως άνω ποσά αφορούν αποκλειστικά τον δικαιούχο και δεν αυξάνονται σε περίπτωση ύπαρξης εξαρτώμενων από αυτόν μελών.</w:t>
      </w:r>
    </w:p>
    <w:p w14:paraId="3E1C0576" w14:textId="77777777" w:rsidR="00095078" w:rsidRDefault="00095078" w:rsidP="00095078">
      <w:pPr>
        <w:rPr>
          <w:rFonts w:eastAsia="SimSun"/>
          <w:lang w:val="el-GR"/>
        </w:rPr>
      </w:pPr>
      <w:r>
        <w:rPr>
          <w:rFonts w:eastAsia="SimSun"/>
          <w:lang w:val="el-GR"/>
        </w:rPr>
        <w:t>Η ενίσχυση θα πιστώνεται στο δικαιούχο σε ψηφιακή χρεωστική κάρτα, που εκδίδεται ειδικά για τον σκοπό αυτό από πιστωτικό ίδρυμα ή χρηματοπιστωτικό οργανισμό, κατά την έννοια των παρ. 2 και 3 του ν. 4557/2018 (Α’ 139), αντίστοιχα. Οι δικαιούχοι, οι όροι και οι προϋποθέσεις συμμετοχής, η διαδικασία υποβολής αιτήσεων και κάθε ηλεκτρονική διαδικασία που σχετίζεται με την υλοποίηση του προγράμματος, καθώς και κάθε άλλο ζήτημα σχετικό με τη χρηματοδότηση, διαχείριση, παρακολούθηση, θα καθοριστούν με τις προβλεπόμενες στα άρθρα 45 και 45Α του ν. 4933/2022 (Α’ 99) όπως ισχύει, κοινές υπουργικές αποφάσεις.</w:t>
      </w:r>
    </w:p>
    <w:p w14:paraId="540A5642" w14:textId="77777777" w:rsidR="00095078" w:rsidRDefault="00095078" w:rsidP="00095078">
      <w:pPr>
        <w:rPr>
          <w:rFonts w:eastAsia="SimSun"/>
          <w:lang w:val="el-GR"/>
        </w:rPr>
      </w:pPr>
      <w:r>
        <w:rPr>
          <w:rFonts w:eastAsia="SimSun"/>
          <w:lang w:val="el-GR"/>
        </w:rPr>
        <w:lastRenderedPageBreak/>
        <w:t>Το Έργο θα υλοποιηθεί μέσω των ακόλουθων κύριων Δράσεων</w:t>
      </w:r>
      <w:r w:rsidRPr="008C5743">
        <w:rPr>
          <w:rFonts w:eastAsia="SimSun"/>
          <w:lang w:val="el-GR"/>
        </w:rPr>
        <w:t>:</w:t>
      </w:r>
    </w:p>
    <w:p w14:paraId="2B9C0C60" w14:textId="77777777" w:rsidR="00095078" w:rsidRPr="00332C93" w:rsidRDefault="00095078" w:rsidP="00130E02">
      <w:pPr>
        <w:pStyle w:val="aff"/>
        <w:numPr>
          <w:ilvl w:val="0"/>
          <w:numId w:val="37"/>
        </w:numPr>
        <w:rPr>
          <w:rFonts w:eastAsia="SimSun"/>
          <w:lang w:val="el-GR"/>
        </w:rPr>
      </w:pPr>
      <w:r w:rsidRPr="00332C93">
        <w:rPr>
          <w:rFonts w:eastAsia="SimSun"/>
          <w:b/>
          <w:bCs/>
          <w:lang w:val="el-GR"/>
        </w:rPr>
        <w:t>Δράση 1.</w:t>
      </w:r>
      <w:r w:rsidRPr="00332C93">
        <w:rPr>
          <w:rFonts w:eastAsia="SimSun"/>
          <w:lang w:val="el-GR"/>
        </w:rPr>
        <w:t xml:space="preserve"> Οικονομική ενίσχυση σε κάθε δικαιούχο ενήλικα φυσικό πρόσωπο που θα κληρωθεί ύψους διακοσίων Ευρώ (200 €). Ειδικά η οικονομική ενίσχυση για κληρωθέντες που ανήκουν σε ευάλωτες ομάδες ανέρχεται σε: τετρακόσια ευρώ (400 €) για ΑμεΑ και δικαιούχους με τέκνα ΑμεΑ με ισχύουσα Απόφαση συνολικού ποσοστού αναπηρίας από 67% και άνω κατά την υποβολή της αιτήσεως και σε τριακόσια Ευρώ (300 €) για α) άγαμους ή σε κατάσταση χηρείας με προστατευόμενα τέκνα, βάσει τελευταίας εκκαθαρισμένης κατά την υποβολή της αίτησης Δήλωσης Φορολογίας Εισοδήματος Φυσικών Προσώπων 2022  β) έγγαμους ή μέρη συμφώνου συμβίωσης με τρία προστατευόμενα τέκνα και άνω βάσει τελευταίας εκκαθαρισμένης κατά την υποβολή της αίτησης κοινής ή χωριστής Δήλωσης Φορολογίας Εισοδήματος Φυσικών Προσώπων 2022 και γ) συνταξιούχους όλων των Ταμείων με οριστική απόφαση απονομής σύνταξης λόγω γήρατος έως 31.12.2022 που πληρούν τις οριζόμενες στο Αρ. 2 της σχετικής Κοινής Υπουργικής Απόφασης προϋποθέσεις.</w:t>
      </w:r>
    </w:p>
    <w:p w14:paraId="1C939605" w14:textId="77777777" w:rsidR="00095078" w:rsidRPr="001309C9" w:rsidRDefault="00095078" w:rsidP="00095078">
      <w:pPr>
        <w:pStyle w:val="aff"/>
        <w:rPr>
          <w:rFonts w:eastAsia="SimSun"/>
          <w:lang w:val="el-GR"/>
        </w:rPr>
      </w:pPr>
      <w:r w:rsidRPr="008C5743">
        <w:rPr>
          <w:rFonts w:eastAsia="SimSun"/>
          <w:lang w:val="el-GR"/>
        </w:rPr>
        <w:t>Η</w:t>
      </w:r>
      <w:r>
        <w:rPr>
          <w:rFonts w:eastAsia="SimSun"/>
          <w:lang w:val="el-GR"/>
        </w:rPr>
        <w:t xml:space="preserve"> Δράση θα σχεδιαστεί, θα προκηρυχθεί και θα υλοποιηθεί με τους όρους και τις προϋποθέσεις, όπως αυτές ορίζονται στη σχετική διάταξη νόμου, στην προβλεπόμενη σε αυτήν Κοινή Υπουργική Απόφαση και στις αποφάσεις του Δικαιούχου.</w:t>
      </w:r>
    </w:p>
    <w:p w14:paraId="64EEFACE" w14:textId="77777777" w:rsidR="00095078" w:rsidRDefault="00095078" w:rsidP="00130E02">
      <w:pPr>
        <w:pStyle w:val="aff"/>
        <w:numPr>
          <w:ilvl w:val="0"/>
          <w:numId w:val="37"/>
        </w:numPr>
        <w:rPr>
          <w:rFonts w:eastAsia="SimSun"/>
          <w:lang w:val="el-GR"/>
        </w:rPr>
      </w:pPr>
      <w:r>
        <w:rPr>
          <w:rFonts w:eastAsia="SimSun"/>
          <w:b/>
          <w:bCs/>
          <w:lang w:val="el-GR"/>
        </w:rPr>
        <w:t xml:space="preserve">Δράση 2. </w:t>
      </w:r>
      <w:r>
        <w:rPr>
          <w:rFonts w:eastAsia="SimSun"/>
          <w:lang w:val="el-GR"/>
        </w:rPr>
        <w:t>Αφορά υποστηρικτικές ενέργειες για την λειτουργία του Έργου, στις οποίες περιλαμβάνονται (ενδεικτικά και όχι περιοριστικά) τα ακόλουθα</w:t>
      </w:r>
      <w:r w:rsidRPr="00E34078">
        <w:rPr>
          <w:rFonts w:eastAsia="SimSun"/>
          <w:lang w:val="el-GR"/>
        </w:rPr>
        <w:t>:</w:t>
      </w:r>
    </w:p>
    <w:p w14:paraId="3F18AB7E" w14:textId="5EAAAD0B" w:rsidR="00095078" w:rsidRPr="002F45FE" w:rsidRDefault="00095078" w:rsidP="00130E02">
      <w:pPr>
        <w:pStyle w:val="aff"/>
        <w:numPr>
          <w:ilvl w:val="1"/>
          <w:numId w:val="37"/>
        </w:numPr>
        <w:rPr>
          <w:rFonts w:eastAsia="SimSun"/>
          <w:lang w:val="el-GR"/>
        </w:rPr>
      </w:pPr>
      <w:r w:rsidRPr="1D764729">
        <w:rPr>
          <w:rFonts w:eastAsia="SimSun"/>
          <w:lang w:val="el-GR"/>
        </w:rPr>
        <w:t>Ανάπτυξη/παραμετροποίηση και τεχνική υποστήριξη Πληροφοριακού Συστήματος της ειδικής εφαρμογής της Ενιαίας Ψηφιακής Πύλης της Δημόσιας Διοίκησης (</w:t>
      </w:r>
      <w:r w:rsidRPr="1D764729">
        <w:rPr>
          <w:rFonts w:eastAsia="SimSun"/>
          <w:lang w:val="en-US"/>
        </w:rPr>
        <w:t>gov</w:t>
      </w:r>
      <w:r w:rsidRPr="1D764729">
        <w:rPr>
          <w:rFonts w:eastAsia="SimSun"/>
          <w:lang w:val="el-GR"/>
        </w:rPr>
        <w:t>.gr – ΕΨΠ) για την υποστήριξη της Δράση</w:t>
      </w:r>
      <w:r w:rsidR="5584835D" w:rsidRPr="1D764729">
        <w:rPr>
          <w:rFonts w:eastAsia="SimSun"/>
          <w:lang w:val="el-GR"/>
        </w:rPr>
        <w:t>ς</w:t>
      </w:r>
      <w:r w:rsidRPr="1D764729">
        <w:rPr>
          <w:rFonts w:eastAsia="SimSun"/>
          <w:lang w:val="el-GR"/>
        </w:rPr>
        <w:t xml:space="preserve"> 1. </w:t>
      </w:r>
    </w:p>
    <w:p w14:paraId="3077E7E0" w14:textId="77777777" w:rsidR="00095078" w:rsidRPr="002F45FE" w:rsidRDefault="00095078" w:rsidP="00130E02">
      <w:pPr>
        <w:pStyle w:val="aff"/>
        <w:numPr>
          <w:ilvl w:val="1"/>
          <w:numId w:val="37"/>
        </w:numPr>
        <w:rPr>
          <w:rFonts w:eastAsia="SimSun"/>
          <w:lang w:val="el-GR"/>
        </w:rPr>
      </w:pPr>
      <w:r w:rsidRPr="002F45FE">
        <w:rPr>
          <w:rFonts w:eastAsia="SimSun"/>
          <w:lang w:val="el-GR"/>
        </w:rPr>
        <w:t>Σύμβουλος Τεχνικής Υποστήριξης Έργου</w:t>
      </w:r>
    </w:p>
    <w:p w14:paraId="030753D2" w14:textId="77777777" w:rsidR="00095078" w:rsidRPr="002F45FE" w:rsidRDefault="00095078" w:rsidP="00130E02">
      <w:pPr>
        <w:pStyle w:val="aff"/>
        <w:numPr>
          <w:ilvl w:val="1"/>
          <w:numId w:val="37"/>
        </w:numPr>
        <w:rPr>
          <w:rFonts w:eastAsia="SimSun"/>
          <w:lang w:val="el-GR"/>
        </w:rPr>
      </w:pPr>
      <w:r w:rsidRPr="002F45FE">
        <w:rPr>
          <w:rFonts w:eastAsia="SimSun"/>
          <w:lang w:val="el-GR"/>
        </w:rPr>
        <w:t>Λειτουργία γραφείου υποστήριξης (</w:t>
      </w:r>
      <w:r w:rsidRPr="002F45FE">
        <w:rPr>
          <w:rFonts w:eastAsia="SimSun"/>
          <w:lang w:val="en-US"/>
        </w:rPr>
        <w:t>helpdesk)</w:t>
      </w:r>
    </w:p>
    <w:p w14:paraId="4B2751CA" w14:textId="77777777" w:rsidR="00095078" w:rsidRPr="002F45FE" w:rsidRDefault="00095078" w:rsidP="00130E02">
      <w:pPr>
        <w:pStyle w:val="aff"/>
        <w:numPr>
          <w:ilvl w:val="1"/>
          <w:numId w:val="37"/>
        </w:numPr>
        <w:rPr>
          <w:rFonts w:eastAsia="SimSun"/>
          <w:lang w:val="el-GR"/>
        </w:rPr>
      </w:pPr>
      <w:r w:rsidRPr="002F45FE">
        <w:rPr>
          <w:rFonts w:eastAsia="SimSun"/>
          <w:lang w:val="el-GR"/>
        </w:rPr>
        <w:t>Ενέργειες δημοσιότητας για το Πρόγραμμα και για την εξαργύρωση των άυλων ψηφιακών καρτών κατά προτεραιότητα σε περιοχές που επλήγησαν από φυσικές καταστροφές ή/και πυρκαγιές (Θεσσαλία, Ρόδος, Κέρκυρα κλπ.)</w:t>
      </w:r>
    </w:p>
    <w:p w14:paraId="6A219BC0" w14:textId="5F300B07" w:rsidR="00BD0298" w:rsidRPr="00130E02" w:rsidRDefault="00BD0298" w:rsidP="00130E02">
      <w:pPr>
        <w:pStyle w:val="4"/>
        <w:numPr>
          <w:ilvl w:val="2"/>
          <w:numId w:val="41"/>
        </w:numPr>
        <w:tabs>
          <w:tab w:val="left" w:pos="1134"/>
        </w:tabs>
        <w:spacing w:before="0" w:after="120" w:line="252" w:lineRule="auto"/>
        <w:ind w:left="1394" w:hanging="504"/>
        <w:rPr>
          <w:rFonts w:eastAsia="SimSun" w:cs="Tahoma"/>
          <w:szCs w:val="22"/>
          <w:lang w:val="el-GR"/>
        </w:rPr>
      </w:pPr>
      <w:bookmarkStart w:id="457" w:name="_Ref158293555"/>
      <w:bookmarkStart w:id="458" w:name="_Toc158293710"/>
      <w:r w:rsidRPr="00130E02">
        <w:rPr>
          <w:rFonts w:eastAsia="SimSun" w:cs="Tahoma"/>
          <w:szCs w:val="22"/>
          <w:lang w:val="el-GR"/>
        </w:rPr>
        <w:t>Α</w:t>
      </w:r>
      <w:r w:rsidR="00B256BC" w:rsidRPr="00130E02">
        <w:rPr>
          <w:rFonts w:eastAsia="SimSun" w:cs="Tahoma"/>
          <w:szCs w:val="22"/>
          <w:lang w:val="el-GR"/>
        </w:rPr>
        <w:t xml:space="preserve">ντικείμενο της </w:t>
      </w:r>
      <w:r w:rsidRPr="00130E02">
        <w:rPr>
          <w:rFonts w:eastAsia="SimSun" w:cs="Tahoma"/>
          <w:szCs w:val="22"/>
          <w:lang w:val="el-GR"/>
        </w:rPr>
        <w:t>Σ</w:t>
      </w:r>
      <w:r w:rsidR="00B256BC" w:rsidRPr="00130E02">
        <w:rPr>
          <w:rFonts w:eastAsia="SimSun" w:cs="Tahoma"/>
          <w:szCs w:val="22"/>
          <w:lang w:val="el-GR"/>
        </w:rPr>
        <w:t>ύμβασης</w:t>
      </w:r>
      <w:bookmarkEnd w:id="452"/>
      <w:bookmarkEnd w:id="453"/>
      <w:bookmarkEnd w:id="454"/>
      <w:bookmarkEnd w:id="455"/>
      <w:bookmarkEnd w:id="457"/>
      <w:bookmarkEnd w:id="458"/>
      <w:r w:rsidR="00B256BC" w:rsidRPr="00130E02">
        <w:rPr>
          <w:rFonts w:eastAsia="SimSun" w:cs="Tahoma"/>
          <w:szCs w:val="22"/>
          <w:lang w:val="el-GR"/>
        </w:rPr>
        <w:t xml:space="preserve"> </w:t>
      </w:r>
    </w:p>
    <w:p w14:paraId="01641156" w14:textId="217AB0F0" w:rsidR="00244E0C" w:rsidRPr="00244E0C" w:rsidRDefault="00244E0C" w:rsidP="00244E0C">
      <w:pPr>
        <w:rPr>
          <w:rFonts w:eastAsia="Calibri"/>
          <w:lang w:val="el-GR"/>
        </w:rPr>
      </w:pPr>
      <w:r w:rsidRPr="1D764729">
        <w:rPr>
          <w:rFonts w:eastAsia="Calibri"/>
          <w:lang w:val="el-GR"/>
        </w:rPr>
        <w:t>Αντικείμενο του έργου είναι η Δημιουργία μιας ψηφιακής πλατφόρμας αυτοματοποιημένων ερωτοαπαντήσεων για την υποβοήθηση της επικοινωνίας των πολίτων για τις ανάγκες τ</w:t>
      </w:r>
      <w:r w:rsidR="2BB2A380" w:rsidRPr="1D764729">
        <w:rPr>
          <w:rFonts w:eastAsia="Calibri"/>
          <w:lang w:val="el-GR"/>
        </w:rPr>
        <w:t>ου Προγράμματος</w:t>
      </w:r>
      <w:r w:rsidRPr="1D764729">
        <w:rPr>
          <w:rFonts w:eastAsia="Calibri"/>
          <w:lang w:val="el-GR"/>
        </w:rPr>
        <w:t xml:space="preserve"> </w:t>
      </w:r>
      <w:r w:rsidR="003E468D" w:rsidRPr="1D764729">
        <w:rPr>
          <w:b/>
          <w:bCs/>
          <w:lang w:val="el-GR"/>
        </w:rPr>
        <w:t>«</w:t>
      </w:r>
      <w:r w:rsidR="0036391B" w:rsidRPr="1D764729">
        <w:rPr>
          <w:b/>
          <w:bCs/>
          <w:lang w:val="el-GR"/>
        </w:rPr>
        <w:t>Τουρισμός για όλους</w:t>
      </w:r>
      <w:r w:rsidR="2A7C735A" w:rsidRPr="1D764729">
        <w:rPr>
          <w:b/>
          <w:bCs/>
          <w:lang w:val="el-GR"/>
        </w:rPr>
        <w:t xml:space="preserve"> 2024</w:t>
      </w:r>
      <w:r w:rsidR="003E468D" w:rsidRPr="1D764729">
        <w:rPr>
          <w:b/>
          <w:bCs/>
          <w:lang w:val="el-GR"/>
        </w:rPr>
        <w:t>»</w:t>
      </w:r>
      <w:r w:rsidRPr="1D764729">
        <w:rPr>
          <w:rFonts w:eastAsia="Calibri"/>
          <w:lang w:val="el-GR"/>
        </w:rPr>
        <w:t>. Συγκεκριμένα, ο ανάδοχος θα δημιουργήσει ένα λογισμικό σύστημα αυτοματοποιημένων ερωτοαπαντήσεων (</w:t>
      </w:r>
      <w:r w:rsidRPr="1D764729">
        <w:rPr>
          <w:rFonts w:eastAsia="Calibri"/>
          <w:b/>
          <w:bCs/>
          <w:lang w:val="el-GR"/>
        </w:rPr>
        <w:t>απεριόριστος ο αριθμός και σύμφωνα πάντα με τις ανάγκες και τις υποδείξεις της Αναθέτουσας Αρχής</w:t>
      </w:r>
      <w:r w:rsidRPr="1D764729">
        <w:rPr>
          <w:rFonts w:eastAsia="Calibri"/>
          <w:lang w:val="el-GR"/>
        </w:rPr>
        <w:t>) το οποίο θα αποτελεί ένα πρόγραμμα ψηφιακού διαλόγου, θα βασίζεται σε στατιστικά μοντέλα Μηχανικής εκμάθησης, θα υποστηρίξει σύγχρονους αλγόριθμους Μηχανικής Εκμάθησης (</w:t>
      </w:r>
      <w:r w:rsidRPr="1D764729">
        <w:rPr>
          <w:rFonts w:eastAsia="Calibri"/>
        </w:rPr>
        <w:t>Machine</w:t>
      </w:r>
      <w:r w:rsidRPr="1D764729">
        <w:rPr>
          <w:rFonts w:eastAsia="Calibri"/>
          <w:lang w:val="el-GR"/>
        </w:rPr>
        <w:t xml:space="preserve"> </w:t>
      </w:r>
      <w:r w:rsidRPr="1D764729">
        <w:rPr>
          <w:rFonts w:eastAsia="Calibri"/>
        </w:rPr>
        <w:t>Learning</w:t>
      </w:r>
      <w:r w:rsidRPr="1D764729">
        <w:rPr>
          <w:rFonts w:eastAsia="Calibri"/>
          <w:lang w:val="el-GR"/>
        </w:rPr>
        <w:t>) καθώς και επεξεργασίας γραπτής φυσικής γλώσσας (</w:t>
      </w:r>
      <w:r w:rsidRPr="1D764729">
        <w:rPr>
          <w:rFonts w:eastAsia="Calibri"/>
        </w:rPr>
        <w:t>Natural</w:t>
      </w:r>
      <w:r w:rsidRPr="1D764729">
        <w:rPr>
          <w:rFonts w:eastAsia="Calibri"/>
          <w:lang w:val="el-GR"/>
        </w:rPr>
        <w:t xml:space="preserve"> </w:t>
      </w:r>
      <w:r w:rsidRPr="1D764729">
        <w:rPr>
          <w:rFonts w:eastAsia="Calibri"/>
        </w:rPr>
        <w:t>Language</w:t>
      </w:r>
      <w:r w:rsidRPr="1D764729">
        <w:rPr>
          <w:rFonts w:eastAsia="Calibri"/>
          <w:lang w:val="el-GR"/>
        </w:rPr>
        <w:t xml:space="preserve"> </w:t>
      </w:r>
      <w:r w:rsidRPr="1D764729">
        <w:rPr>
          <w:rFonts w:eastAsia="Calibri"/>
        </w:rPr>
        <w:t>Processing</w:t>
      </w:r>
      <w:r w:rsidRPr="1D764729">
        <w:rPr>
          <w:rFonts w:eastAsia="Calibri"/>
          <w:lang w:val="el-GR"/>
        </w:rPr>
        <w:t>). Επιπρόσθετα, μέσω κατάλληλου διαχειριστικού περιβάλλοντος, ο διαχειριστής μέσω γραφικού περιβάλλοντος θα μπορεί να εξάγει στατιστικά χρήσης του ψηφιακού βοηθού (</w:t>
      </w:r>
      <w:r w:rsidRPr="1D764729">
        <w:rPr>
          <w:rFonts w:eastAsia="Calibri"/>
        </w:rPr>
        <w:t>chatbo</w:t>
      </w:r>
      <w:r w:rsidRPr="1D764729">
        <w:rPr>
          <w:rFonts w:eastAsia="Calibri"/>
          <w:lang w:val="en-US"/>
        </w:rPr>
        <w:t>t</w:t>
      </w:r>
      <w:r w:rsidRPr="1D764729">
        <w:rPr>
          <w:rFonts w:eastAsia="Calibri"/>
          <w:lang w:val="el-GR"/>
        </w:rPr>
        <w:t>).</w:t>
      </w:r>
    </w:p>
    <w:p w14:paraId="76F9B999" w14:textId="77777777" w:rsidR="00244E0C" w:rsidRPr="00244E0C" w:rsidRDefault="00244E0C" w:rsidP="00244E0C">
      <w:pPr>
        <w:rPr>
          <w:rFonts w:eastAsia="Calibri"/>
          <w:lang w:val="el-GR"/>
        </w:rPr>
      </w:pPr>
      <w:r w:rsidRPr="00244E0C">
        <w:rPr>
          <w:rFonts w:eastAsia="Calibri"/>
          <w:lang w:val="el-GR"/>
        </w:rPr>
        <w:t xml:space="preserve">Τα </w:t>
      </w:r>
      <w:r w:rsidRPr="00244E0C">
        <w:rPr>
          <w:rFonts w:eastAsia="Calibri"/>
        </w:rPr>
        <w:t>chatbots</w:t>
      </w:r>
      <w:r w:rsidRPr="00244E0C">
        <w:rPr>
          <w:rFonts w:eastAsia="Calibri"/>
          <w:lang w:val="el-GR"/>
        </w:rPr>
        <w:t xml:space="preserve"> έρχονται να δημιουργήσουν ακόμα ένα κανάλι επικοινωνίας μεταξύ των πολιτών και των Φορέων, επιπρόσθετο σε υφιστάμενα παραδοσιακά κανάλια, όπως είναι το τηλεφωνικό κέντρο, αυτοματοποιημένες φωνητικές πύλες, ιστοσελίδες, </w:t>
      </w:r>
      <w:r w:rsidRPr="00244E0C">
        <w:rPr>
          <w:rFonts w:eastAsia="Calibri"/>
        </w:rPr>
        <w:t>ticketing</w:t>
      </w:r>
      <w:r w:rsidRPr="00244E0C">
        <w:rPr>
          <w:rFonts w:eastAsia="Calibri"/>
          <w:lang w:val="el-GR"/>
        </w:rPr>
        <w:t xml:space="preserve"> συστήματα κλπ. Βασικό τους πλεονέκτημα είναι ότι μπορούν να είναι αρκετά έξυπνα, προσομοιάζουν συνομιλία με άνθρωπο, είναι ήδη “εγκαταστημένα” στα κινητά των χρηστών καθώς τρέχουν πάνω από υφιστάμενα λογισμικά γραπτής επικοινωνίας, όπως είναι ο </w:t>
      </w:r>
      <w:r w:rsidRPr="00244E0C">
        <w:rPr>
          <w:rFonts w:eastAsia="Calibri"/>
        </w:rPr>
        <w:t>facebook</w:t>
      </w:r>
      <w:r w:rsidRPr="00244E0C">
        <w:rPr>
          <w:rFonts w:eastAsia="Calibri"/>
          <w:lang w:val="el-GR"/>
        </w:rPr>
        <w:t xml:space="preserve"> </w:t>
      </w:r>
      <w:r w:rsidRPr="00244E0C">
        <w:rPr>
          <w:rFonts w:eastAsia="Calibri"/>
        </w:rPr>
        <w:t>messenger</w:t>
      </w:r>
      <w:r w:rsidRPr="00244E0C">
        <w:rPr>
          <w:rFonts w:eastAsia="Calibri"/>
          <w:lang w:val="el-GR"/>
        </w:rPr>
        <w:t xml:space="preserve">, μπορούν να θυμούνται δεδομένα, επιλογές και προτιμήσεις και θα μπορούν στο μέλλον να εκτελούν εγχρήματες συναλλαγές. Όλα αυτά από ένα ενιαίο περιβάλλον σε φυσική γλώσσα, το οποίο μάλιστα ήδη υπάρχει στα κινητά των χρηστών. Τα </w:t>
      </w:r>
      <w:r w:rsidRPr="00244E0C">
        <w:rPr>
          <w:rFonts w:eastAsia="Calibri"/>
        </w:rPr>
        <w:t>chatbots</w:t>
      </w:r>
      <w:r w:rsidRPr="00244E0C">
        <w:rPr>
          <w:rFonts w:eastAsia="Calibri"/>
          <w:lang w:val="el-GR"/>
        </w:rPr>
        <w:t xml:space="preserve"> μπορούν να λειτουργούν ως εναλλακτικό μέσο εξυπηρέτησης για τους πολίτες και τους εν γένει συναλλασσόμενους με έναν Οργανισμό.</w:t>
      </w:r>
    </w:p>
    <w:p w14:paraId="65522CF9" w14:textId="77777777" w:rsidR="00244E0C" w:rsidRPr="00244E0C" w:rsidRDefault="00244E0C" w:rsidP="00244E0C">
      <w:pPr>
        <w:rPr>
          <w:rFonts w:eastAsia="Calibri"/>
          <w:b/>
          <w:bCs/>
          <w:lang w:val="el-GR"/>
        </w:rPr>
      </w:pPr>
      <w:r w:rsidRPr="00244E0C">
        <w:rPr>
          <w:rFonts w:eastAsia="Calibri"/>
          <w:b/>
          <w:bCs/>
          <w:lang w:val="el-GR"/>
        </w:rPr>
        <w:t>Τεχνικές Προδιαγραφές</w:t>
      </w:r>
    </w:p>
    <w:p w14:paraId="1C9444B8" w14:textId="77777777" w:rsidR="00244E0C" w:rsidRPr="00244E0C" w:rsidRDefault="00244E0C" w:rsidP="00244E0C">
      <w:pPr>
        <w:rPr>
          <w:rFonts w:eastAsia="Calibri"/>
          <w:b/>
          <w:bCs/>
          <w:lang w:val="el-GR"/>
        </w:rPr>
      </w:pPr>
      <w:r w:rsidRPr="00244E0C">
        <w:rPr>
          <w:rFonts w:eastAsia="Calibri"/>
          <w:b/>
          <w:bCs/>
          <w:lang w:val="el-GR"/>
        </w:rPr>
        <w:lastRenderedPageBreak/>
        <w:t>Α. Γενικές Απαιτήσεις</w:t>
      </w:r>
    </w:p>
    <w:p w14:paraId="7F1D0EC5" w14:textId="77777777" w:rsidR="00244E0C" w:rsidRPr="00244E0C" w:rsidRDefault="00244E0C" w:rsidP="00244E0C">
      <w:pPr>
        <w:rPr>
          <w:rFonts w:eastAsia="Calibri"/>
          <w:lang w:val="el-GR"/>
        </w:rPr>
      </w:pPr>
      <w:r w:rsidRPr="00244E0C">
        <w:rPr>
          <w:rFonts w:eastAsia="Calibri"/>
          <w:lang w:val="el-GR"/>
        </w:rPr>
        <w:t>1. Το σύστημα θα καταλαβαίνει τη φυσική γλώσσα σε ελεύθερη γραπτή μορφή χρησιμοποιώντας στατιστικές μεθόδους και τεχνικές επεξεργασίας φυσικής γλώσσας (</w:t>
      </w:r>
      <w:r w:rsidRPr="00244E0C">
        <w:rPr>
          <w:rFonts w:eastAsia="Calibri"/>
          <w:lang w:val="en-US"/>
        </w:rPr>
        <w:t>Natural</w:t>
      </w:r>
      <w:r w:rsidRPr="00244E0C">
        <w:rPr>
          <w:rFonts w:eastAsia="Calibri"/>
          <w:lang w:val="el-GR"/>
        </w:rPr>
        <w:t xml:space="preserve"> </w:t>
      </w:r>
      <w:r w:rsidRPr="00244E0C">
        <w:rPr>
          <w:rFonts w:eastAsia="Calibri"/>
          <w:lang w:val="en-US"/>
        </w:rPr>
        <w:t>Language</w:t>
      </w:r>
      <w:r w:rsidRPr="00244E0C">
        <w:rPr>
          <w:rFonts w:eastAsia="Calibri"/>
          <w:lang w:val="el-GR"/>
        </w:rPr>
        <w:t xml:space="preserve"> </w:t>
      </w:r>
      <w:r w:rsidRPr="00244E0C">
        <w:rPr>
          <w:rFonts w:eastAsia="Calibri"/>
          <w:lang w:val="en-US"/>
        </w:rPr>
        <w:t>Processing</w:t>
      </w:r>
      <w:r w:rsidRPr="00244E0C">
        <w:rPr>
          <w:rFonts w:eastAsia="Calibri"/>
          <w:lang w:val="el-GR"/>
        </w:rPr>
        <w:t>-</w:t>
      </w:r>
      <w:r w:rsidRPr="00244E0C">
        <w:rPr>
          <w:rFonts w:eastAsia="Calibri"/>
          <w:lang w:val="en-US"/>
        </w:rPr>
        <w:t>NLP</w:t>
      </w:r>
      <w:r w:rsidRPr="00244E0C">
        <w:rPr>
          <w:rFonts w:eastAsia="Calibri"/>
          <w:lang w:val="el-GR"/>
        </w:rPr>
        <w:t>).</w:t>
      </w:r>
    </w:p>
    <w:p w14:paraId="18CCAA28" w14:textId="77777777" w:rsidR="00244E0C" w:rsidRPr="00244E0C" w:rsidRDefault="00244E0C" w:rsidP="00244E0C">
      <w:pPr>
        <w:rPr>
          <w:rFonts w:eastAsia="Calibri"/>
          <w:lang w:val="el-GR"/>
        </w:rPr>
      </w:pPr>
      <w:r w:rsidRPr="00244E0C">
        <w:rPr>
          <w:rFonts w:eastAsia="Calibri"/>
          <w:lang w:val="el-GR"/>
        </w:rPr>
        <w:t xml:space="preserve">2. Το σύστημα θα χρησιμοποιεί </w:t>
      </w:r>
      <w:r w:rsidRPr="00244E0C">
        <w:rPr>
          <w:rFonts w:eastAsia="Calibri"/>
          <w:lang w:val="en-US"/>
        </w:rPr>
        <w:t>state</w:t>
      </w:r>
      <w:r w:rsidRPr="00244E0C">
        <w:rPr>
          <w:rFonts w:eastAsia="Calibri"/>
          <w:lang w:val="el-GR"/>
        </w:rPr>
        <w:t xml:space="preserve"> </w:t>
      </w:r>
      <w:r w:rsidRPr="00244E0C">
        <w:rPr>
          <w:rFonts w:eastAsia="Calibri"/>
          <w:lang w:val="en-US"/>
        </w:rPr>
        <w:t>of</w:t>
      </w:r>
      <w:r w:rsidRPr="00244E0C">
        <w:rPr>
          <w:rFonts w:eastAsia="Calibri"/>
          <w:lang w:val="el-GR"/>
        </w:rPr>
        <w:t xml:space="preserve"> </w:t>
      </w:r>
      <w:r w:rsidRPr="00244E0C">
        <w:rPr>
          <w:rFonts w:eastAsia="Calibri"/>
          <w:lang w:val="en-US"/>
        </w:rPr>
        <w:t>the</w:t>
      </w:r>
      <w:r w:rsidRPr="00244E0C">
        <w:rPr>
          <w:rFonts w:eastAsia="Calibri"/>
          <w:lang w:val="el-GR"/>
        </w:rPr>
        <w:t xml:space="preserve"> </w:t>
      </w:r>
      <w:r w:rsidRPr="00244E0C">
        <w:rPr>
          <w:rFonts w:eastAsia="Calibri"/>
          <w:lang w:val="en-US"/>
        </w:rPr>
        <w:t>art</w:t>
      </w:r>
      <w:r w:rsidRPr="00244E0C">
        <w:rPr>
          <w:rFonts w:eastAsia="Calibri"/>
          <w:lang w:val="el-GR"/>
        </w:rPr>
        <w:t xml:space="preserve"> </w:t>
      </w:r>
      <w:r w:rsidRPr="00244E0C">
        <w:rPr>
          <w:rFonts w:eastAsia="Calibri"/>
          <w:lang w:val="en-US"/>
        </w:rPr>
        <w:t>NLP</w:t>
      </w:r>
      <w:r w:rsidRPr="00244E0C">
        <w:rPr>
          <w:rFonts w:eastAsia="Calibri"/>
          <w:lang w:val="el-GR"/>
        </w:rPr>
        <w:t xml:space="preserve"> αλγόριθμους.</w:t>
      </w:r>
    </w:p>
    <w:p w14:paraId="7EA88D7B" w14:textId="03EB271C" w:rsidR="00244E0C" w:rsidRPr="00244E0C" w:rsidRDefault="00244E0C" w:rsidP="00244E0C">
      <w:pPr>
        <w:rPr>
          <w:rFonts w:eastAsia="Calibri"/>
          <w:lang w:val="el-GR"/>
        </w:rPr>
      </w:pPr>
      <w:r w:rsidRPr="00244E0C">
        <w:rPr>
          <w:rFonts w:eastAsia="Calibri"/>
          <w:lang w:val="el-GR"/>
        </w:rPr>
        <w:t xml:space="preserve">3. Αυτόματη παραγωγή ενός </w:t>
      </w:r>
      <w:r w:rsidRPr="00244E0C">
        <w:rPr>
          <w:rFonts w:eastAsia="Calibri"/>
        </w:rPr>
        <w:t>Web</w:t>
      </w:r>
      <w:r w:rsidRPr="00244E0C">
        <w:rPr>
          <w:rFonts w:eastAsia="Calibri"/>
          <w:lang w:val="el-GR"/>
        </w:rPr>
        <w:t xml:space="preserve"> </w:t>
      </w:r>
      <w:r w:rsidRPr="00244E0C">
        <w:rPr>
          <w:rFonts w:eastAsia="Calibri"/>
        </w:rPr>
        <w:t>Widget</w:t>
      </w:r>
      <w:r w:rsidRPr="00244E0C">
        <w:rPr>
          <w:rFonts w:eastAsia="Calibri"/>
          <w:lang w:val="el-GR"/>
        </w:rPr>
        <w:t xml:space="preserve"> </w:t>
      </w:r>
      <w:r w:rsidRPr="00244E0C">
        <w:rPr>
          <w:rFonts w:eastAsia="Calibri"/>
        </w:rPr>
        <w:t>tool</w:t>
      </w:r>
      <w:r w:rsidRPr="00244E0C">
        <w:rPr>
          <w:rFonts w:eastAsia="Calibri"/>
          <w:lang w:val="el-GR"/>
        </w:rPr>
        <w:t xml:space="preserve">, το οποίο θα συνδέεται εύκολα στην ιστοσελίδα του προγράμματος </w:t>
      </w:r>
      <w:r w:rsidR="003E468D" w:rsidRPr="00A2658B">
        <w:rPr>
          <w:b/>
          <w:bCs/>
          <w:lang w:val="el-GR"/>
        </w:rPr>
        <w:t>«</w:t>
      </w:r>
      <w:r w:rsidR="00071405">
        <w:rPr>
          <w:b/>
          <w:bCs/>
          <w:lang w:val="el-GR"/>
        </w:rPr>
        <w:t>Τουρισμός για όλους</w:t>
      </w:r>
      <w:r w:rsidR="00DD0E0D">
        <w:rPr>
          <w:b/>
          <w:bCs/>
          <w:lang w:val="el-GR"/>
        </w:rPr>
        <w:t xml:space="preserve"> 2024</w:t>
      </w:r>
      <w:r w:rsidR="003E468D" w:rsidRPr="00A2658B">
        <w:rPr>
          <w:b/>
          <w:bCs/>
          <w:lang w:val="el-GR"/>
        </w:rPr>
        <w:t>»</w:t>
      </w:r>
      <w:r w:rsidRPr="00244E0C">
        <w:rPr>
          <w:rFonts w:eastAsia="Calibri"/>
          <w:lang w:val="el-GR"/>
        </w:rPr>
        <w:t xml:space="preserve"> και θα μπορεί να συνδεθεί και σε διαφορετικά κανάλια επικοινωνίας.</w:t>
      </w:r>
    </w:p>
    <w:p w14:paraId="2348966E" w14:textId="77777777" w:rsidR="00244E0C" w:rsidRPr="00244E0C" w:rsidRDefault="00244E0C" w:rsidP="00244E0C">
      <w:pPr>
        <w:rPr>
          <w:rFonts w:eastAsia="Calibri"/>
          <w:b/>
          <w:bCs/>
        </w:rPr>
      </w:pPr>
      <w:r w:rsidRPr="00244E0C">
        <w:rPr>
          <w:rFonts w:eastAsia="Calibri"/>
          <w:b/>
          <w:bCs/>
        </w:rPr>
        <w:t>Β. Κανάλια Επικοινωνίας</w:t>
      </w:r>
    </w:p>
    <w:p w14:paraId="32BFBF6C" w14:textId="77777777" w:rsidR="00244E0C" w:rsidRPr="00244E0C" w:rsidRDefault="00244E0C" w:rsidP="00130E02">
      <w:pPr>
        <w:numPr>
          <w:ilvl w:val="0"/>
          <w:numId w:val="30"/>
        </w:numPr>
        <w:suppressAutoHyphens w:val="0"/>
        <w:spacing w:after="160" w:line="259" w:lineRule="auto"/>
        <w:contextualSpacing/>
        <w:rPr>
          <w:rFonts w:eastAsia="Calibri"/>
          <w:lang w:val="el-GR"/>
        </w:rPr>
      </w:pPr>
      <w:r w:rsidRPr="00244E0C">
        <w:rPr>
          <w:rFonts w:eastAsia="Calibri"/>
          <w:lang w:val="el-GR"/>
        </w:rPr>
        <w:t xml:space="preserve">Δυνατότητα λήψης μηνυμάτων από το </w:t>
      </w:r>
      <w:r w:rsidRPr="00244E0C">
        <w:rPr>
          <w:rFonts w:eastAsia="Calibri"/>
        </w:rPr>
        <w:t>Web</w:t>
      </w:r>
      <w:r w:rsidRPr="00244E0C">
        <w:rPr>
          <w:rFonts w:eastAsia="Calibri"/>
          <w:lang w:val="el-GR"/>
        </w:rPr>
        <w:t>.</w:t>
      </w:r>
    </w:p>
    <w:p w14:paraId="011F5453" w14:textId="77777777" w:rsidR="00244E0C" w:rsidRPr="00244E0C" w:rsidRDefault="00244E0C" w:rsidP="00130E02">
      <w:pPr>
        <w:numPr>
          <w:ilvl w:val="0"/>
          <w:numId w:val="30"/>
        </w:numPr>
        <w:suppressAutoHyphens w:val="0"/>
        <w:spacing w:after="160" w:line="259" w:lineRule="auto"/>
        <w:contextualSpacing/>
        <w:rPr>
          <w:rFonts w:eastAsia="Calibri"/>
          <w:lang w:val="el-GR"/>
        </w:rPr>
      </w:pPr>
      <w:r w:rsidRPr="00244E0C">
        <w:rPr>
          <w:rFonts w:eastAsia="Calibri"/>
          <w:lang w:val="el-GR"/>
        </w:rPr>
        <w:t xml:space="preserve">Ύπαρξη </w:t>
      </w:r>
      <w:r w:rsidRPr="00244E0C">
        <w:rPr>
          <w:rFonts w:eastAsia="Calibri"/>
        </w:rPr>
        <w:t>API</w:t>
      </w:r>
      <w:r w:rsidRPr="00244E0C">
        <w:rPr>
          <w:rFonts w:eastAsia="Calibri"/>
          <w:lang w:val="el-GR"/>
        </w:rPr>
        <w:t xml:space="preserve"> για σύνδεση με κανάλια επικοινωνίας.</w:t>
      </w:r>
    </w:p>
    <w:p w14:paraId="29F2AF92" w14:textId="77777777" w:rsidR="00244E0C" w:rsidRPr="00244E0C" w:rsidRDefault="00244E0C" w:rsidP="00130E02">
      <w:pPr>
        <w:numPr>
          <w:ilvl w:val="0"/>
          <w:numId w:val="30"/>
        </w:numPr>
        <w:suppressAutoHyphens w:val="0"/>
        <w:spacing w:after="160" w:line="259" w:lineRule="auto"/>
        <w:contextualSpacing/>
        <w:rPr>
          <w:rFonts w:eastAsia="Calibri"/>
          <w:lang w:val="el-GR"/>
        </w:rPr>
      </w:pPr>
      <w:r w:rsidRPr="00244E0C">
        <w:rPr>
          <w:rFonts w:eastAsia="Calibri"/>
          <w:lang w:val="el-GR"/>
        </w:rPr>
        <w:t xml:space="preserve">Εκτός από την ιστοσελίδα, θα μπορεί να συνδεθεί και να απαντήσει μέσω και των </w:t>
      </w:r>
      <w:r w:rsidRPr="00244E0C">
        <w:rPr>
          <w:rFonts w:eastAsia="Calibri"/>
          <w:lang w:val="en-US"/>
        </w:rPr>
        <w:t>Facebook</w:t>
      </w:r>
      <w:r w:rsidRPr="00244E0C">
        <w:rPr>
          <w:rFonts w:eastAsia="Calibri"/>
          <w:lang w:val="el-GR"/>
        </w:rPr>
        <w:t xml:space="preserve">, </w:t>
      </w:r>
      <w:r w:rsidRPr="00244E0C">
        <w:rPr>
          <w:rFonts w:eastAsia="Calibri"/>
          <w:lang w:val="en-US"/>
        </w:rPr>
        <w:t>sms</w:t>
      </w:r>
      <w:r w:rsidRPr="00244E0C">
        <w:rPr>
          <w:rFonts w:eastAsia="Calibri"/>
          <w:lang w:val="el-GR"/>
        </w:rPr>
        <w:t xml:space="preserve">, </w:t>
      </w:r>
      <w:r w:rsidRPr="00244E0C">
        <w:rPr>
          <w:rFonts w:eastAsia="Calibri"/>
          <w:lang w:val="en-US"/>
        </w:rPr>
        <w:t>whatsup</w:t>
      </w:r>
      <w:r w:rsidRPr="00244E0C">
        <w:rPr>
          <w:rFonts w:eastAsia="Calibri"/>
          <w:lang w:val="el-GR"/>
        </w:rPr>
        <w:t xml:space="preserve"> και </w:t>
      </w:r>
      <w:r w:rsidRPr="00244E0C">
        <w:rPr>
          <w:rFonts w:eastAsia="Calibri"/>
          <w:lang w:val="en-US"/>
        </w:rPr>
        <w:t>Instagram</w:t>
      </w:r>
      <w:r w:rsidRPr="00244E0C">
        <w:rPr>
          <w:rFonts w:eastAsia="Calibri"/>
          <w:lang w:val="el-GR"/>
        </w:rPr>
        <w:t xml:space="preserve"> εφόσον απαιτηθεί από την Αναθέτουσα Αρχή.</w:t>
      </w:r>
    </w:p>
    <w:p w14:paraId="5E464F74" w14:textId="77777777" w:rsidR="00244E0C" w:rsidRPr="00244E0C" w:rsidRDefault="00244E0C" w:rsidP="00244E0C">
      <w:pPr>
        <w:rPr>
          <w:rFonts w:eastAsia="Calibri"/>
          <w:b/>
          <w:bCs/>
        </w:rPr>
      </w:pPr>
      <w:r w:rsidRPr="00244E0C">
        <w:rPr>
          <w:rFonts w:eastAsia="Calibri"/>
          <w:b/>
          <w:bCs/>
        </w:rPr>
        <w:t>Γ. Επικοινωνία με τον χρήστη</w:t>
      </w:r>
    </w:p>
    <w:p w14:paraId="4A62EB32" w14:textId="77777777" w:rsidR="00244E0C" w:rsidRPr="00244E0C" w:rsidRDefault="00244E0C" w:rsidP="00130E02">
      <w:pPr>
        <w:numPr>
          <w:ilvl w:val="0"/>
          <w:numId w:val="31"/>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γραπτό μήνυμα.</w:t>
      </w:r>
    </w:p>
    <w:p w14:paraId="4FE5BB6C" w14:textId="77777777" w:rsidR="00244E0C" w:rsidRPr="00244E0C" w:rsidRDefault="00244E0C" w:rsidP="00130E02">
      <w:pPr>
        <w:numPr>
          <w:ilvl w:val="0"/>
          <w:numId w:val="31"/>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πολλαπλούς τύπους αρχείων (</w:t>
      </w:r>
      <w:r w:rsidRPr="00244E0C">
        <w:rPr>
          <w:rFonts w:eastAsia="Calibri"/>
        </w:rPr>
        <w:t>pdf</w:t>
      </w:r>
      <w:r w:rsidRPr="00244E0C">
        <w:rPr>
          <w:rFonts w:eastAsia="Calibri"/>
          <w:lang w:val="el-GR"/>
        </w:rPr>
        <w:t xml:space="preserve">, </w:t>
      </w:r>
      <w:r w:rsidRPr="00244E0C">
        <w:rPr>
          <w:rFonts w:eastAsia="Calibri"/>
        </w:rPr>
        <w:t>jpeg</w:t>
      </w:r>
      <w:r w:rsidRPr="00244E0C">
        <w:rPr>
          <w:rFonts w:eastAsia="Calibri"/>
          <w:lang w:val="el-GR"/>
        </w:rPr>
        <w:t xml:space="preserve">, </w:t>
      </w:r>
      <w:r w:rsidRPr="00244E0C">
        <w:rPr>
          <w:rFonts w:eastAsia="Calibri"/>
        </w:rPr>
        <w:t>video</w:t>
      </w:r>
      <w:r w:rsidRPr="00244E0C">
        <w:rPr>
          <w:rFonts w:eastAsia="Calibri"/>
          <w:lang w:val="el-GR"/>
        </w:rPr>
        <w:t xml:space="preserve">, ηχητικό μήνυμα), τα οποία θα είναι ήδη στο </w:t>
      </w:r>
      <w:r w:rsidRPr="00244E0C">
        <w:rPr>
          <w:rFonts w:eastAsia="Calibri"/>
        </w:rPr>
        <w:t>web</w:t>
      </w:r>
      <w:r w:rsidRPr="00244E0C">
        <w:rPr>
          <w:rFonts w:eastAsia="Calibri"/>
          <w:lang w:val="el-GR"/>
        </w:rPr>
        <w:t xml:space="preserve"> και θα είναι προσβάσιμα από τον ψηφιακό βοηθό διαμέσου </w:t>
      </w:r>
      <w:r w:rsidRPr="00244E0C">
        <w:rPr>
          <w:rFonts w:eastAsia="Calibri"/>
        </w:rPr>
        <w:t>Link</w:t>
      </w:r>
      <w:r w:rsidRPr="00244E0C">
        <w:rPr>
          <w:rFonts w:eastAsia="Calibri"/>
          <w:lang w:val="el-GR"/>
        </w:rPr>
        <w:t>.</w:t>
      </w:r>
    </w:p>
    <w:p w14:paraId="3B540B68" w14:textId="77777777" w:rsidR="00244E0C" w:rsidRPr="00244E0C" w:rsidRDefault="00244E0C" w:rsidP="00130E02">
      <w:pPr>
        <w:numPr>
          <w:ilvl w:val="0"/>
          <w:numId w:val="31"/>
        </w:numPr>
        <w:suppressAutoHyphens w:val="0"/>
        <w:spacing w:after="160" w:line="259" w:lineRule="auto"/>
        <w:contextualSpacing/>
        <w:rPr>
          <w:rFonts w:eastAsia="Calibri"/>
          <w:lang w:val="el-GR"/>
        </w:rPr>
      </w:pPr>
      <w:r w:rsidRPr="00244E0C">
        <w:rPr>
          <w:rFonts w:eastAsia="Calibri"/>
          <w:lang w:val="el-GR"/>
        </w:rPr>
        <w:t xml:space="preserve">Δυνατότητα απάντησης στον χρήστη με την εμφάνιση γενικού </w:t>
      </w:r>
      <w:r w:rsidRPr="00244E0C">
        <w:rPr>
          <w:rFonts w:eastAsia="Calibri"/>
        </w:rPr>
        <w:t>link</w:t>
      </w:r>
      <w:r w:rsidRPr="00244E0C">
        <w:rPr>
          <w:rFonts w:eastAsia="Calibri"/>
          <w:lang w:val="el-GR"/>
        </w:rPr>
        <w:t xml:space="preserve"> ιστοσελίδας.</w:t>
      </w:r>
    </w:p>
    <w:p w14:paraId="22466136" w14:textId="77777777" w:rsidR="00244E0C" w:rsidRPr="00244E0C" w:rsidRDefault="00244E0C" w:rsidP="00130E02">
      <w:pPr>
        <w:numPr>
          <w:ilvl w:val="0"/>
          <w:numId w:val="31"/>
        </w:numPr>
        <w:suppressAutoHyphens w:val="0"/>
        <w:spacing w:after="160" w:line="259" w:lineRule="auto"/>
        <w:contextualSpacing/>
        <w:rPr>
          <w:rFonts w:eastAsia="Calibri"/>
          <w:lang w:val="el-GR"/>
        </w:rPr>
      </w:pPr>
      <w:r w:rsidRPr="00244E0C">
        <w:rPr>
          <w:rFonts w:eastAsia="Calibri"/>
          <w:lang w:val="el-GR"/>
        </w:rPr>
        <w:t>Προαιρετικά δυνατότητα εμφάνισης διαφορετικού περιεχομένου αναλόγως του καναλιού επικοινωνίας για τι ίδιο αίτημα του χρήστη.</w:t>
      </w:r>
    </w:p>
    <w:p w14:paraId="010C1296" w14:textId="77777777" w:rsidR="00244E0C" w:rsidRPr="00244E0C" w:rsidRDefault="00244E0C" w:rsidP="00244E0C">
      <w:pPr>
        <w:rPr>
          <w:rFonts w:eastAsia="Calibri"/>
          <w:b/>
          <w:bCs/>
        </w:rPr>
      </w:pPr>
      <w:r w:rsidRPr="00244E0C">
        <w:rPr>
          <w:rFonts w:eastAsia="Calibri"/>
          <w:b/>
          <w:bCs/>
        </w:rPr>
        <w:t>Δ. Τρόπος Παροχής Λογισμικού</w:t>
      </w:r>
    </w:p>
    <w:p w14:paraId="4731C049" w14:textId="77777777" w:rsidR="00244E0C" w:rsidRPr="00244E0C" w:rsidRDefault="00244E0C" w:rsidP="00130E02">
      <w:pPr>
        <w:numPr>
          <w:ilvl w:val="0"/>
          <w:numId w:val="32"/>
        </w:numPr>
        <w:suppressAutoHyphens w:val="0"/>
        <w:spacing w:after="160" w:line="259" w:lineRule="auto"/>
        <w:contextualSpacing/>
        <w:rPr>
          <w:rFonts w:eastAsia="Calibri"/>
          <w:lang w:val="el-GR"/>
        </w:rPr>
      </w:pPr>
      <w:r w:rsidRPr="00244E0C">
        <w:rPr>
          <w:rFonts w:eastAsia="Calibri"/>
          <w:lang w:val="el-GR"/>
        </w:rPr>
        <w:t xml:space="preserve">Το λογισμικό θα παρασχεθεί με τη μορφή </w:t>
      </w:r>
      <w:r w:rsidRPr="00244E0C">
        <w:rPr>
          <w:rFonts w:eastAsia="Calibri"/>
        </w:rPr>
        <w:t>SaaS</w:t>
      </w:r>
      <w:r w:rsidRPr="00244E0C">
        <w:rPr>
          <w:rFonts w:eastAsia="Calibri"/>
          <w:lang w:val="el-GR"/>
        </w:rPr>
        <w:t xml:space="preserve">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w:t>
      </w:r>
    </w:p>
    <w:p w14:paraId="5AAA8869" w14:textId="77777777" w:rsidR="00244E0C" w:rsidRPr="00244E0C" w:rsidRDefault="00244E0C" w:rsidP="00130E02">
      <w:pPr>
        <w:numPr>
          <w:ilvl w:val="0"/>
          <w:numId w:val="32"/>
        </w:numPr>
        <w:suppressAutoHyphens w:val="0"/>
        <w:spacing w:after="160" w:line="259" w:lineRule="auto"/>
        <w:contextualSpacing/>
        <w:rPr>
          <w:rFonts w:eastAsia="Calibri"/>
          <w:lang w:val="el-GR"/>
        </w:rPr>
      </w:pPr>
      <w:r w:rsidRPr="00244E0C">
        <w:rPr>
          <w:rFonts w:eastAsia="Calibri"/>
          <w:lang w:val="el-GR"/>
        </w:rPr>
        <w:t>Το λογισμικό εικονικού βοηθού θα παρασχεθεί σαν υπηρεσία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 xml:space="preserve">) και θα λειτουργήσει σε </w:t>
      </w:r>
      <w:r w:rsidRPr="00244E0C">
        <w:rPr>
          <w:rFonts w:eastAsia="Calibri"/>
        </w:rPr>
        <w:t>data</w:t>
      </w:r>
      <w:r w:rsidRPr="00244E0C">
        <w:rPr>
          <w:rFonts w:eastAsia="Calibri"/>
          <w:lang w:val="el-GR"/>
        </w:rPr>
        <w:t xml:space="preserve"> </w:t>
      </w:r>
      <w:r w:rsidRPr="00244E0C">
        <w:rPr>
          <w:rFonts w:eastAsia="Calibri"/>
        </w:rPr>
        <w:t>center</w:t>
      </w:r>
      <w:r w:rsidRPr="00244E0C">
        <w:rPr>
          <w:rFonts w:eastAsia="Calibri"/>
          <w:lang w:val="el-GR"/>
        </w:rPr>
        <w:t xml:space="preserve"> επιλογής της Αναθέτουσας Αρχής ή σε υποδομές του Αναδόχου.</w:t>
      </w:r>
    </w:p>
    <w:p w14:paraId="5B400BEB" w14:textId="18EA5315" w:rsidR="00244E0C" w:rsidRPr="00244E0C" w:rsidRDefault="00244E0C" w:rsidP="00244E0C">
      <w:pPr>
        <w:rPr>
          <w:rFonts w:eastAsia="Calibri"/>
          <w:b/>
          <w:bCs/>
        </w:rPr>
      </w:pPr>
      <w:r w:rsidRPr="00244E0C">
        <w:rPr>
          <w:rFonts w:eastAsia="Calibri"/>
          <w:b/>
          <w:bCs/>
        </w:rPr>
        <w:t>Ε. Υπηρεσίες Υποστήριξης</w:t>
      </w:r>
    </w:p>
    <w:p w14:paraId="4316262A" w14:textId="77777777" w:rsidR="00244E0C" w:rsidRPr="00244E0C" w:rsidRDefault="00244E0C" w:rsidP="00130E02">
      <w:pPr>
        <w:numPr>
          <w:ilvl w:val="0"/>
          <w:numId w:val="33"/>
        </w:numPr>
        <w:suppressAutoHyphens w:val="0"/>
        <w:spacing w:after="160" w:line="259" w:lineRule="auto"/>
        <w:contextualSpacing/>
        <w:rPr>
          <w:rFonts w:eastAsia="Calibri"/>
          <w:lang w:val="el-GR"/>
        </w:rPr>
      </w:pPr>
      <w:r w:rsidRPr="00244E0C">
        <w:rPr>
          <w:rFonts w:eastAsia="Calibri"/>
          <w:lang w:val="el-GR"/>
        </w:rPr>
        <w:t>Υποστήριξη σε ερωτήματα διαχειριστών της Αναθέτουσας Αρχής.</w:t>
      </w:r>
    </w:p>
    <w:p w14:paraId="43C2F366" w14:textId="77777777" w:rsidR="00244E0C" w:rsidRPr="00244E0C" w:rsidRDefault="00244E0C" w:rsidP="00130E02">
      <w:pPr>
        <w:numPr>
          <w:ilvl w:val="0"/>
          <w:numId w:val="33"/>
        </w:numPr>
        <w:suppressAutoHyphens w:val="0"/>
        <w:spacing w:after="160" w:line="259" w:lineRule="auto"/>
        <w:contextualSpacing/>
        <w:rPr>
          <w:rFonts w:eastAsia="Calibri"/>
          <w:lang w:val="el-GR"/>
        </w:rPr>
      </w:pPr>
      <w:r w:rsidRPr="00244E0C">
        <w:rPr>
          <w:rFonts w:eastAsia="Calibri"/>
          <w:lang w:val="el-GR"/>
        </w:rPr>
        <w:t>Διασφάλιση καλής λειτουργίας του λογισμικού.</w:t>
      </w:r>
    </w:p>
    <w:p w14:paraId="2900573D" w14:textId="77777777" w:rsidR="00244E0C" w:rsidRPr="00244E0C" w:rsidRDefault="00244E0C" w:rsidP="00130E02">
      <w:pPr>
        <w:numPr>
          <w:ilvl w:val="0"/>
          <w:numId w:val="33"/>
        </w:numPr>
        <w:suppressAutoHyphens w:val="0"/>
        <w:spacing w:after="160" w:line="259" w:lineRule="auto"/>
        <w:contextualSpacing/>
        <w:rPr>
          <w:rFonts w:eastAsia="Calibri"/>
          <w:lang w:val="el-GR"/>
        </w:rPr>
      </w:pPr>
      <w:r w:rsidRPr="00244E0C">
        <w:rPr>
          <w:rFonts w:eastAsia="Calibri"/>
          <w:lang w:val="el-GR"/>
        </w:rPr>
        <w:t>Βελτιστοποίηση (</w:t>
      </w:r>
      <w:r w:rsidRPr="00244E0C">
        <w:rPr>
          <w:rFonts w:eastAsia="Calibri"/>
        </w:rPr>
        <w:t>tuning</w:t>
      </w:r>
      <w:r w:rsidRPr="00244E0C">
        <w:rPr>
          <w:rFonts w:eastAsia="Calibri"/>
          <w:lang w:val="el-GR"/>
        </w:rPr>
        <w:t>) της απόδοσης του λογισμικού.</w:t>
      </w:r>
    </w:p>
    <w:p w14:paraId="0D1F8812" w14:textId="77777777" w:rsidR="00244E0C" w:rsidRPr="00244E0C" w:rsidRDefault="00244E0C" w:rsidP="00130E02">
      <w:pPr>
        <w:numPr>
          <w:ilvl w:val="0"/>
          <w:numId w:val="33"/>
        </w:numPr>
        <w:suppressAutoHyphens w:val="0"/>
        <w:spacing w:after="160" w:line="259" w:lineRule="auto"/>
        <w:contextualSpacing/>
        <w:rPr>
          <w:rFonts w:eastAsia="Calibri"/>
          <w:lang w:val="el-GR"/>
        </w:rPr>
      </w:pPr>
      <w:r w:rsidRPr="00244E0C">
        <w:rPr>
          <w:rFonts w:eastAsia="Calibri"/>
          <w:lang w:val="el-GR"/>
        </w:rPr>
        <w:t>Αποκατάσταση ανωμαλιών λειτουργίας (</w:t>
      </w:r>
      <w:r w:rsidRPr="00244E0C">
        <w:rPr>
          <w:rFonts w:eastAsia="Calibri"/>
        </w:rPr>
        <w:t>bugs</w:t>
      </w:r>
      <w:r w:rsidRPr="00244E0C">
        <w:rPr>
          <w:rFonts w:eastAsia="Calibri"/>
          <w:lang w:val="el-GR"/>
        </w:rPr>
        <w:t>) λογισμικού.</w:t>
      </w:r>
    </w:p>
    <w:p w14:paraId="0DB3C3E7" w14:textId="7AE2A8F9" w:rsidR="00244E0C" w:rsidRPr="00244E0C" w:rsidRDefault="00244E0C" w:rsidP="00130E02">
      <w:pPr>
        <w:numPr>
          <w:ilvl w:val="0"/>
          <w:numId w:val="33"/>
        </w:numPr>
        <w:suppressAutoHyphens w:val="0"/>
        <w:spacing w:after="160" w:line="259" w:lineRule="auto"/>
        <w:contextualSpacing/>
        <w:rPr>
          <w:rFonts w:eastAsia="Calibri"/>
          <w:lang w:val="el-GR"/>
        </w:rPr>
      </w:pPr>
      <w:r w:rsidRPr="1D764729">
        <w:rPr>
          <w:rFonts w:eastAsia="Calibri"/>
          <w:lang w:val="el-GR"/>
        </w:rPr>
        <w:t>Εντοπισμός βλαβών/δυσλειτουργιών και αποκατάσταση.</w:t>
      </w:r>
    </w:p>
    <w:p w14:paraId="446F3296" w14:textId="77777777" w:rsidR="00244E0C" w:rsidRPr="00244E0C" w:rsidRDefault="00244E0C" w:rsidP="00130E02">
      <w:pPr>
        <w:numPr>
          <w:ilvl w:val="0"/>
          <w:numId w:val="33"/>
        </w:numPr>
        <w:suppressAutoHyphens w:val="0"/>
        <w:spacing w:after="160" w:line="259" w:lineRule="auto"/>
        <w:contextualSpacing/>
        <w:rPr>
          <w:rFonts w:eastAsia="Calibri"/>
          <w:lang w:val="el-GR"/>
        </w:rPr>
      </w:pPr>
      <w:r w:rsidRPr="00244E0C">
        <w:rPr>
          <w:rFonts w:eastAsia="Calibri"/>
          <w:lang w:val="el-GR"/>
        </w:rPr>
        <w:t>Δωρεάν ενσωμάτωση ερωτοαπαντήσεων (απεριόριστος αριθμός) εφόσον υποδειχθούν από την Αναθέτουσα Αρχή.</w:t>
      </w:r>
    </w:p>
    <w:p w14:paraId="314CDF1B" w14:textId="77777777" w:rsidR="00244E0C" w:rsidRDefault="00244E0C" w:rsidP="00907FAD">
      <w:pPr>
        <w:suppressAutoHyphens w:val="0"/>
        <w:rPr>
          <w:b/>
          <w:bCs/>
          <w:color w:val="000000" w:themeColor="text1"/>
          <w:u w:val="single"/>
          <w:lang w:val="el-GR"/>
        </w:rPr>
      </w:pPr>
    </w:p>
    <w:p w14:paraId="156CDB3B" w14:textId="77777777" w:rsidR="008338F0" w:rsidRPr="00130E02" w:rsidRDefault="003355E7" w:rsidP="00130E02">
      <w:pPr>
        <w:pStyle w:val="4"/>
        <w:numPr>
          <w:ilvl w:val="0"/>
          <w:numId w:val="40"/>
        </w:numPr>
        <w:spacing w:before="0" w:after="120" w:line="252" w:lineRule="auto"/>
        <w:ind w:left="720" w:hanging="360"/>
        <w:rPr>
          <w:rFonts w:cs="Tahoma"/>
          <w:szCs w:val="22"/>
          <w:lang w:val="el-GR"/>
        </w:rPr>
      </w:pPr>
      <w:bookmarkStart w:id="459" w:name="_Toc97194366"/>
      <w:bookmarkStart w:id="460" w:name="_Toc97194477"/>
      <w:bookmarkStart w:id="461" w:name="_Ref122694864"/>
      <w:bookmarkStart w:id="462" w:name="_Toc158293711"/>
      <w:r w:rsidRPr="00130E02">
        <w:rPr>
          <w:rFonts w:cs="Tahoma"/>
          <w:szCs w:val="22"/>
          <w:lang w:val="el-GR"/>
        </w:rPr>
        <w:t xml:space="preserve">Μεθοδολογία </w:t>
      </w:r>
      <w:r w:rsidR="00025B9C" w:rsidRPr="00130E02">
        <w:rPr>
          <w:rFonts w:cs="Tahoma"/>
          <w:szCs w:val="22"/>
          <w:lang w:val="el-GR"/>
        </w:rPr>
        <w:t>Υ</w:t>
      </w:r>
      <w:r w:rsidRPr="00130E02">
        <w:rPr>
          <w:rFonts w:cs="Tahoma"/>
          <w:szCs w:val="22"/>
          <w:lang w:val="el-GR"/>
        </w:rPr>
        <w:t>λοποίησης</w:t>
      </w:r>
      <w:bookmarkEnd w:id="459"/>
      <w:bookmarkEnd w:id="460"/>
      <w:bookmarkEnd w:id="461"/>
      <w:bookmarkEnd w:id="462"/>
    </w:p>
    <w:p w14:paraId="45BD28BD" w14:textId="77777777" w:rsidR="00E13273" w:rsidRPr="00155B45" w:rsidRDefault="00E13273" w:rsidP="00E13273">
      <w:pPr>
        <w:spacing w:line="252" w:lineRule="auto"/>
        <w:rPr>
          <w:lang w:val="el-GR"/>
        </w:rPr>
      </w:pPr>
      <w:bookmarkStart w:id="463" w:name="_Toc97195407"/>
      <w:bookmarkStart w:id="464" w:name="_Toc97195576"/>
      <w:bookmarkEnd w:id="463"/>
      <w:bookmarkEnd w:id="464"/>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w:t>
      </w:r>
      <w:r w:rsidRPr="00155B45">
        <w:rPr>
          <w:lang w:val="el-GR"/>
        </w:rPr>
        <w:lastRenderedPageBreak/>
        <w:t>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rsidP="00130E02">
      <w:pPr>
        <w:numPr>
          <w:ilvl w:val="0"/>
          <w:numId w:val="27"/>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rsidP="00130E02">
      <w:pPr>
        <w:numPr>
          <w:ilvl w:val="0"/>
          <w:numId w:val="27"/>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rsidP="00130E02">
      <w:pPr>
        <w:numPr>
          <w:ilvl w:val="0"/>
          <w:numId w:val="27"/>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4CD45CCD" w14:textId="77777777" w:rsidR="00130E02" w:rsidRDefault="00130E02" w:rsidP="00130E02">
      <w:pPr>
        <w:pStyle w:val="4"/>
        <w:numPr>
          <w:ilvl w:val="1"/>
          <w:numId w:val="21"/>
        </w:numPr>
        <w:ind w:hanging="306"/>
        <w:rPr>
          <w:rFonts w:cs="Tahoma"/>
          <w:szCs w:val="22"/>
          <w:lang w:val="el-GR"/>
        </w:rPr>
      </w:pPr>
      <w:bookmarkStart w:id="465" w:name="_Toc97194367"/>
      <w:bookmarkStart w:id="466" w:name="_Ref122695066"/>
      <w:bookmarkStart w:id="467" w:name="_Toc158292236"/>
      <w:bookmarkStart w:id="468" w:name="_Ref158293578"/>
      <w:bookmarkStart w:id="469" w:name="_Toc158293712"/>
      <w:bookmarkStart w:id="470" w:name="_Hlk51936261"/>
      <w:r w:rsidRPr="00EF2204">
        <w:rPr>
          <w:rFonts w:cs="Tahoma"/>
          <w:szCs w:val="22"/>
          <w:lang w:val="el-GR"/>
        </w:rPr>
        <w:t>Χρονοδιάγραμμα</w:t>
      </w:r>
      <w:bookmarkEnd w:id="465"/>
      <w:bookmarkEnd w:id="466"/>
      <w:bookmarkEnd w:id="467"/>
      <w:bookmarkEnd w:id="468"/>
      <w:bookmarkEnd w:id="469"/>
    </w:p>
    <w:p w14:paraId="16576A43" w14:textId="1EC0F7C4" w:rsidR="00F82A8D" w:rsidRPr="00C71EEC" w:rsidRDefault="00F82A8D" w:rsidP="00F82A8D">
      <w:pPr>
        <w:suppressAutoHyphens w:val="0"/>
        <w:autoSpaceDE w:val="0"/>
        <w:spacing w:after="60"/>
        <w:rPr>
          <w:rFonts w:eastAsia="SimSun"/>
          <w:lang w:val="el-GR"/>
        </w:rPr>
      </w:pPr>
      <w:r w:rsidRPr="1D764729">
        <w:rPr>
          <w:rFonts w:eastAsia="SimSun"/>
          <w:lang w:val="el-GR"/>
        </w:rPr>
        <w:t xml:space="preserve">Η συνολική </w:t>
      </w:r>
      <w:r w:rsidRPr="1D764729">
        <w:rPr>
          <w:rFonts w:eastAsia="SimSun"/>
          <w:b/>
          <w:bCs/>
          <w:lang w:val="el-GR"/>
        </w:rPr>
        <w:t>διάρκεια</w:t>
      </w:r>
      <w:r w:rsidRPr="1D764729">
        <w:rPr>
          <w:rFonts w:eastAsia="SimSun"/>
          <w:lang w:val="el-GR"/>
        </w:rPr>
        <w:t xml:space="preserve"> της σύμβασης ορίζεται σε</w:t>
      </w:r>
      <w:r w:rsidRPr="1D764729">
        <w:rPr>
          <w:rFonts w:eastAsia="SimSun"/>
          <w:b/>
          <w:bCs/>
          <w:lang w:val="el-GR"/>
        </w:rPr>
        <w:t xml:space="preserve"> </w:t>
      </w:r>
      <w:r w:rsidR="5A37FB47" w:rsidRPr="1D764729">
        <w:rPr>
          <w:b/>
          <w:bCs/>
          <w:lang w:val="el-GR"/>
        </w:rPr>
        <w:t>δώδεκα</w:t>
      </w:r>
      <w:r w:rsidR="003F6160" w:rsidRPr="1D764729">
        <w:rPr>
          <w:b/>
          <w:bCs/>
          <w:lang w:val="el-GR"/>
        </w:rPr>
        <w:t xml:space="preserve"> (</w:t>
      </w:r>
      <w:r w:rsidR="1E1EAFFB" w:rsidRPr="1D764729">
        <w:rPr>
          <w:b/>
          <w:bCs/>
          <w:lang w:val="el-GR"/>
        </w:rPr>
        <w:t>12</w:t>
      </w:r>
      <w:r w:rsidR="003F6160" w:rsidRPr="1D764729">
        <w:rPr>
          <w:b/>
          <w:bCs/>
          <w:lang w:val="el-GR"/>
        </w:rPr>
        <w:t>)</w:t>
      </w:r>
      <w:r w:rsidR="003F6160" w:rsidRPr="1D764729">
        <w:rPr>
          <w:lang w:val="el-GR"/>
        </w:rPr>
        <w:t xml:space="preserve"> </w:t>
      </w:r>
      <w:r w:rsidRPr="1D764729">
        <w:rPr>
          <w:rFonts w:eastAsia="SimSun"/>
          <w:b/>
          <w:bCs/>
          <w:lang w:val="el-GR"/>
        </w:rPr>
        <w:t>μήνες</w:t>
      </w:r>
      <w:r w:rsidRPr="1D764729">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5437D75C" w:rsidR="00133814" w:rsidRDefault="00133814" w:rsidP="00F82A8D">
      <w:pPr>
        <w:suppressAutoHyphens w:val="0"/>
        <w:autoSpaceDE w:val="0"/>
        <w:spacing w:after="60"/>
        <w:rPr>
          <w:rFonts w:eastAsia="SimSun"/>
          <w:lang w:val="el-GR"/>
        </w:rPr>
      </w:pPr>
    </w:p>
    <w:p w14:paraId="6E7900FD" w14:textId="77777777" w:rsidR="00244E0C" w:rsidRPr="00244E0C" w:rsidRDefault="00244E0C" w:rsidP="00244E0C">
      <w:pPr>
        <w:rPr>
          <w:rFonts w:eastAsia="Calibri"/>
          <w:lang w:val="el-GR"/>
        </w:rPr>
      </w:pPr>
      <w:r w:rsidRPr="00244E0C">
        <w:rPr>
          <w:rFonts w:eastAsia="Calibri"/>
          <w:lang w:val="el-GR"/>
        </w:rPr>
        <w:t>Το αντικείμενο της σύμβασης θα υλοποιηθεί σε δύο (2) φάσεις), ως εξής:</w:t>
      </w:r>
    </w:p>
    <w:p w14:paraId="3327E312" w14:textId="77777777" w:rsidR="00244E0C" w:rsidRPr="00244E0C" w:rsidRDefault="00244E0C" w:rsidP="00244E0C">
      <w:pPr>
        <w:rPr>
          <w:rFonts w:eastAsia="Calibri"/>
          <w:lang w:val="el-GR"/>
        </w:rPr>
      </w:pPr>
      <w:r w:rsidRPr="00244E0C">
        <w:rPr>
          <w:rFonts w:eastAsia="Calibri"/>
          <w:b/>
          <w:bCs/>
          <w:lang w:val="el-GR"/>
        </w:rPr>
        <w:t>Φάση 1 – Ανάπτυξη - παραμετροποίηση συστήματος παροχής Υπηρεσίας Εικονικού Βοηθού</w:t>
      </w:r>
      <w:r w:rsidRPr="00244E0C">
        <w:rPr>
          <w:rFonts w:eastAsia="Calibri"/>
          <w:lang w:val="el-GR"/>
        </w:rPr>
        <w:t>.</w:t>
      </w:r>
    </w:p>
    <w:p w14:paraId="1C3EF871" w14:textId="77777777" w:rsidR="00244E0C" w:rsidRPr="00244E0C" w:rsidRDefault="00244E0C" w:rsidP="00244E0C">
      <w:pPr>
        <w:rPr>
          <w:rFonts w:eastAsia="Calibri"/>
          <w:lang w:val="el-GR"/>
        </w:rPr>
      </w:pPr>
      <w:r w:rsidRPr="00244E0C">
        <w:rPr>
          <w:rFonts w:eastAsia="Calibri"/>
          <w:lang w:val="el-GR"/>
        </w:rPr>
        <w:t>Στο πλαίσιο της παρούσας Φάσης ο ΑΝΑΔΟΧΟΣ θα προβεί στις απαραίτητες ενέργειες υλοποίησης - παραμετροποίησης για την θέση του συστήματος σε πλήρη παραγωγική λειτουργία.</w:t>
      </w:r>
    </w:p>
    <w:p w14:paraId="36CDC4CB"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1</w:t>
      </w:r>
    </w:p>
    <w:p w14:paraId="0F036D00" w14:textId="381ECC84" w:rsidR="00244E0C" w:rsidRPr="00244E0C" w:rsidRDefault="00244E0C" w:rsidP="00244E0C">
      <w:pPr>
        <w:spacing w:before="120"/>
        <w:rPr>
          <w:bCs/>
          <w:lang w:val="el-GR"/>
        </w:rPr>
      </w:pPr>
      <w:bookmarkStart w:id="471" w:name="_Hlk106195954"/>
      <w:r w:rsidRPr="00244E0C">
        <w:rPr>
          <w:rFonts w:eastAsia="Calibri"/>
          <w:lang w:val="el-GR"/>
        </w:rPr>
        <w:t xml:space="preserve">Π1.1 </w:t>
      </w:r>
      <w:r w:rsidR="0021008F">
        <w:rPr>
          <w:rFonts w:eastAsia="Calibri"/>
          <w:lang w:val="el-GR"/>
        </w:rPr>
        <w:t>Παραγωγική λειτουργία του συστήματος (</w:t>
      </w:r>
      <w:r w:rsidRPr="00244E0C">
        <w:rPr>
          <w:bCs/>
          <w:lang w:val="el-GR"/>
        </w:rPr>
        <w:t>Ολοκληρωμένο - τελικό Σύστημα παροχής Υπηρεσίας Εικονικού Βοηθού σε πλήρη επιχειρησιακή λειτουργία</w:t>
      </w:r>
      <w:r w:rsidR="0021008F">
        <w:rPr>
          <w:bCs/>
          <w:lang w:val="el-GR"/>
        </w:rPr>
        <w:t>)</w:t>
      </w:r>
      <w:r w:rsidRPr="00244E0C">
        <w:rPr>
          <w:bCs/>
          <w:lang w:val="el-GR"/>
        </w:rPr>
        <w:t>.</w:t>
      </w:r>
    </w:p>
    <w:bookmarkEnd w:id="471"/>
    <w:p w14:paraId="117956E5" w14:textId="77777777" w:rsidR="00244E0C" w:rsidRPr="00244E0C" w:rsidRDefault="00244E0C" w:rsidP="00244E0C">
      <w:pPr>
        <w:rPr>
          <w:rFonts w:eastAsia="SimSun"/>
          <w:b/>
          <w:lang w:val="el-GR"/>
        </w:rPr>
      </w:pPr>
      <w:r w:rsidRPr="00244E0C">
        <w:rPr>
          <w:rFonts w:eastAsia="Calibri"/>
          <w:b/>
          <w:bCs/>
          <w:lang w:val="el-GR"/>
        </w:rPr>
        <w:t>Φάση 2 -</w:t>
      </w:r>
      <w:r w:rsidRPr="00244E0C">
        <w:rPr>
          <w:rFonts w:eastAsia="Calibri"/>
          <w:lang w:val="el-GR"/>
        </w:rPr>
        <w:t xml:space="preserve"> </w:t>
      </w:r>
      <w:r w:rsidRPr="00244E0C">
        <w:rPr>
          <w:rFonts w:eastAsia="SimSun"/>
          <w:b/>
          <w:lang w:val="el-GR"/>
        </w:rPr>
        <w:t>Τεχνική Υποστήριξη - Διακυβέρνηση Έργου.</w:t>
      </w:r>
    </w:p>
    <w:p w14:paraId="77074403" w14:textId="0BAE3656" w:rsidR="00244E0C" w:rsidRPr="00244E0C" w:rsidRDefault="00244E0C" w:rsidP="00244E0C">
      <w:pPr>
        <w:rPr>
          <w:rFonts w:eastAsia="Calibri"/>
          <w:lang w:val="el-GR"/>
        </w:rPr>
      </w:pPr>
      <w:r w:rsidRPr="00244E0C">
        <w:rPr>
          <w:rFonts w:eastAsia="Calibri"/>
          <w:lang w:val="el-GR"/>
        </w:rPr>
        <w:t>Η Φάση 2 αφορά στην παροχή υπηρεσιών  συντήρησης - τεχνικής Υποστήριξης και διακυβέρνησης του έργου σύμφωνα με τις απαιτήσεις της παρούσας καθ΄όλη την διάρκεια του έργου από την υπογραφή της σύμβασης έως και την παράδοση του.</w:t>
      </w:r>
    </w:p>
    <w:p w14:paraId="6CC92976" w14:textId="6BEDE414" w:rsidR="00244E0C" w:rsidRPr="00244E0C" w:rsidRDefault="00244E0C" w:rsidP="00244E0C">
      <w:pPr>
        <w:rPr>
          <w:rFonts w:eastAsia="Calibri"/>
          <w:lang w:val="el-GR"/>
        </w:rPr>
      </w:pPr>
      <w:r w:rsidRPr="1D764729">
        <w:rPr>
          <w:rFonts w:eastAsia="Calibri"/>
          <w:lang w:val="el-GR"/>
        </w:rPr>
        <w:t>Ειδικότερα:</w:t>
      </w:r>
    </w:p>
    <w:p w14:paraId="7C48962A" w14:textId="77777777" w:rsidR="00244E0C" w:rsidRPr="00244E0C" w:rsidRDefault="00244E0C" w:rsidP="00244E0C">
      <w:pPr>
        <w:rPr>
          <w:rFonts w:eastAsia="SimSun"/>
          <w:lang w:val="el-GR"/>
        </w:rPr>
      </w:pPr>
      <w:r w:rsidRPr="00244E0C">
        <w:rPr>
          <w:rFonts w:eastAsia="Calibri"/>
          <w:lang w:val="el-GR"/>
        </w:rPr>
        <w:t xml:space="preserve">Οι υπηρεσίες Τεχνικής Υποστήριξης </w:t>
      </w:r>
      <w:r w:rsidRPr="00244E0C">
        <w:rPr>
          <w:rFonts w:eastAsia="SimSun"/>
          <w:lang w:val="el-GR"/>
        </w:rPr>
        <w:t>αφορούν σε Υπηρεσίες υποστήριξης στην παραμετροποίηση του συστήματος.</w:t>
      </w:r>
    </w:p>
    <w:p w14:paraId="07B5C4AB" w14:textId="77777777" w:rsidR="00244E0C" w:rsidRPr="00244E0C" w:rsidRDefault="00244E0C" w:rsidP="00244E0C">
      <w:pPr>
        <w:ind w:left="420"/>
        <w:contextualSpacing/>
        <w:rPr>
          <w:rFonts w:eastAsia="SimSun"/>
          <w:lang w:val="el-GR"/>
        </w:rPr>
      </w:pPr>
    </w:p>
    <w:p w14:paraId="63468DE4" w14:textId="2053D737" w:rsidR="00244E0C" w:rsidRPr="00244E0C" w:rsidRDefault="00244E0C" w:rsidP="00244E0C">
      <w:pPr>
        <w:rPr>
          <w:rFonts w:eastAsia="SimSun"/>
          <w:lang w:val="el-GR"/>
        </w:rPr>
      </w:pPr>
      <w:r w:rsidRPr="1D764729">
        <w:rPr>
          <w:rFonts w:eastAsia="SimSun"/>
          <w:lang w:val="el-GR"/>
        </w:rPr>
        <w:lastRenderedPageBreak/>
        <w:t>Οι υπηρεσίες Διακυβέρνησης Έργου αφορούν σε:</w:t>
      </w:r>
    </w:p>
    <w:p w14:paraId="24BE3F64" w14:textId="77777777" w:rsidR="00244E0C" w:rsidRPr="00244E0C" w:rsidRDefault="00244E0C" w:rsidP="00130E02">
      <w:pPr>
        <w:pStyle w:val="aff"/>
        <w:numPr>
          <w:ilvl w:val="0"/>
          <w:numId w:val="34"/>
        </w:numPr>
        <w:suppressAutoHyphens w:val="0"/>
        <w:spacing w:after="160" w:line="259" w:lineRule="auto"/>
        <w:rPr>
          <w:rFonts w:eastAsia="Calibri"/>
          <w:lang w:val="el-GR"/>
        </w:rPr>
      </w:pPr>
      <w:r w:rsidRPr="00244E0C">
        <w:rPr>
          <w:rFonts w:eastAsia="Calibri"/>
          <w:lang w:val="el-GR"/>
        </w:rPr>
        <w:t>Υπηρεσίες στο γραφείο διαχείρισης του έργου</w:t>
      </w:r>
    </w:p>
    <w:p w14:paraId="3192B7D2" w14:textId="77777777" w:rsidR="00244E0C" w:rsidRPr="00244E0C" w:rsidRDefault="00244E0C" w:rsidP="00130E02">
      <w:pPr>
        <w:pStyle w:val="aff"/>
        <w:numPr>
          <w:ilvl w:val="0"/>
          <w:numId w:val="34"/>
        </w:numPr>
        <w:suppressAutoHyphens w:val="0"/>
        <w:spacing w:after="160" w:line="259" w:lineRule="auto"/>
        <w:rPr>
          <w:rFonts w:eastAsia="Calibri"/>
          <w:lang w:val="el-GR"/>
        </w:rPr>
      </w:pPr>
      <w:r w:rsidRPr="00244E0C">
        <w:rPr>
          <w:rFonts w:eastAsia="Calibri"/>
          <w:lang w:val="el-GR"/>
        </w:rPr>
        <w:t>Υπηρεσίες τεκμηρίωσης, αναφορές προόδου, παρακολούθησης πορείας του έργου</w:t>
      </w:r>
    </w:p>
    <w:p w14:paraId="64A2BA9E" w14:textId="77777777" w:rsidR="00244E0C" w:rsidRPr="00244E0C" w:rsidRDefault="00244E0C" w:rsidP="00244E0C">
      <w:pPr>
        <w:pStyle w:val="aff"/>
        <w:ind w:left="360"/>
        <w:rPr>
          <w:rFonts w:eastAsia="Calibri"/>
          <w:lang w:val="el-GR"/>
        </w:rPr>
      </w:pPr>
    </w:p>
    <w:p w14:paraId="51DE3C9A"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2</w:t>
      </w:r>
    </w:p>
    <w:p w14:paraId="55C7CDCA" w14:textId="4B742DE0" w:rsidR="00244E0C" w:rsidRPr="00244E0C" w:rsidRDefault="00244E0C" w:rsidP="00244E0C">
      <w:pPr>
        <w:rPr>
          <w:rFonts w:eastAsia="Calibri"/>
          <w:lang w:val="el-GR"/>
        </w:rPr>
      </w:pPr>
      <w:r w:rsidRPr="1D764729">
        <w:rPr>
          <w:rFonts w:eastAsia="Calibri"/>
          <w:lang w:val="el-GR"/>
        </w:rPr>
        <w:t>Τα παραδοτέα της Φάσης 2 είναι τα παρακάτω:</w:t>
      </w:r>
    </w:p>
    <w:p w14:paraId="6D2EA329" w14:textId="41E9ABED" w:rsidR="00244E0C" w:rsidRPr="00244E0C" w:rsidRDefault="00244E0C" w:rsidP="00244E0C">
      <w:pPr>
        <w:spacing w:before="120"/>
        <w:rPr>
          <w:lang w:val="el-GR"/>
        </w:rPr>
      </w:pPr>
      <w:bookmarkStart w:id="472" w:name="_Hlk106195988"/>
      <w:r w:rsidRPr="00244E0C">
        <w:rPr>
          <w:lang w:val="el-GR"/>
        </w:rPr>
        <w:t xml:space="preserve">Π 2.Χ </w:t>
      </w:r>
      <w:r w:rsidR="002578C2">
        <w:rPr>
          <w:lang w:val="el-GR"/>
        </w:rPr>
        <w:t xml:space="preserve">(Χ = 1 έως και 4) </w:t>
      </w:r>
      <w:r w:rsidR="003F6160">
        <w:rPr>
          <w:lang w:val="el-GR"/>
        </w:rPr>
        <w:t>Τριμη</w:t>
      </w:r>
      <w:r w:rsidRPr="00244E0C">
        <w:rPr>
          <w:lang w:val="el-GR"/>
        </w:rPr>
        <w:t>νιαίες αναφορές προόδου.</w:t>
      </w:r>
    </w:p>
    <w:bookmarkEnd w:id="472"/>
    <w:p w14:paraId="7D4DD257"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4221"/>
        <w:gridCol w:w="1799"/>
      </w:tblGrid>
      <w:tr w:rsidR="00F82A8D" w:rsidRPr="00C71EEC" w14:paraId="38E2853A" w14:textId="77777777" w:rsidTr="1D764729">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470"/>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0812DF" w:rsidRPr="00C71EEC" w14:paraId="30D87158" w14:textId="77777777" w:rsidTr="000812DF">
        <w:trPr>
          <w:trHeight w:val="765"/>
          <w:jc w:val="center"/>
        </w:trPr>
        <w:tc>
          <w:tcPr>
            <w:tcW w:w="1874" w:type="pct"/>
            <w:tcBorders>
              <w:top w:val="nil"/>
              <w:left w:val="single" w:sz="4" w:space="0" w:color="auto"/>
              <w:bottom w:val="single" w:sz="4" w:space="0" w:color="auto"/>
              <w:right w:val="single" w:sz="4" w:space="0" w:color="auto"/>
            </w:tcBorders>
            <w:shd w:val="clear" w:color="auto" w:fill="E2EFDA"/>
            <w:vAlign w:val="center"/>
            <w:hideMark/>
          </w:tcPr>
          <w:p w14:paraId="46258455" w14:textId="115A7E66" w:rsidR="000812DF" w:rsidRPr="00C71EEC" w:rsidRDefault="000812DF"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2192" w:type="pct"/>
            <w:tcBorders>
              <w:top w:val="nil"/>
              <w:left w:val="nil"/>
              <w:bottom w:val="single" w:sz="4" w:space="0" w:color="auto"/>
              <w:right w:val="single" w:sz="4" w:space="0" w:color="auto"/>
            </w:tcBorders>
            <w:shd w:val="clear" w:color="auto" w:fill="E2EFDA"/>
            <w:vAlign w:val="center"/>
            <w:hideMark/>
          </w:tcPr>
          <w:p w14:paraId="60BD04D8" w14:textId="1BA7D570" w:rsidR="000812DF" w:rsidRPr="00C71EEC" w:rsidRDefault="000812DF"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934" w:type="pct"/>
            <w:tcBorders>
              <w:top w:val="nil"/>
              <w:left w:val="nil"/>
              <w:bottom w:val="single" w:sz="4" w:space="0" w:color="auto"/>
              <w:right w:val="single" w:sz="4" w:space="0" w:color="auto"/>
            </w:tcBorders>
            <w:shd w:val="clear" w:color="auto" w:fill="E2EFDA"/>
            <w:vAlign w:val="center"/>
            <w:hideMark/>
          </w:tcPr>
          <w:p w14:paraId="4E6FC4A9" w14:textId="77777777" w:rsidR="000812DF" w:rsidRPr="00C71EEC" w:rsidRDefault="000812DF"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0812DF" w:rsidRPr="001B4860" w14:paraId="76373E0E" w14:textId="77777777" w:rsidTr="000812DF">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1A99CC" w14:textId="182FB358" w:rsidR="000812DF" w:rsidRPr="00F5475A" w:rsidRDefault="000812DF"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Pr>
                <w:color w:val="000000" w:themeColor="text1"/>
                <w:sz w:val="20"/>
                <w:szCs w:val="20"/>
                <w:lang w:val="el-GR"/>
              </w:rPr>
              <w:t>Π</w:t>
            </w:r>
            <w:r w:rsidRPr="00BD3F4C">
              <w:rPr>
                <w:color w:val="000000" w:themeColor="text1"/>
                <w:sz w:val="20"/>
                <w:szCs w:val="20"/>
                <w:lang w:val="el-GR"/>
              </w:rPr>
              <w:t xml:space="preserve">αραγωγική λειτουργία του συστήματος </w:t>
            </w:r>
            <w:r>
              <w:rPr>
                <w:color w:val="000000" w:themeColor="text1"/>
                <w:sz w:val="20"/>
                <w:szCs w:val="20"/>
                <w:lang w:val="el-GR"/>
              </w:rPr>
              <w:t xml:space="preserve"> </w:t>
            </w:r>
          </w:p>
        </w:tc>
        <w:tc>
          <w:tcPr>
            <w:tcW w:w="21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FA647B8" w14:textId="144FB513" w:rsidR="000812DF" w:rsidRPr="00F5475A" w:rsidRDefault="000812DF" w:rsidP="00F5475A">
            <w:pPr>
              <w:suppressAutoHyphens w:val="0"/>
              <w:autoSpaceDE w:val="0"/>
              <w:spacing w:after="60"/>
              <w:jc w:val="center"/>
              <w:rPr>
                <w:rFonts w:eastAsia="SimSun"/>
                <w:b/>
                <w:sz w:val="20"/>
                <w:szCs w:val="20"/>
                <w:lang w:val="el-GR"/>
              </w:rPr>
            </w:pPr>
            <w:r>
              <w:rPr>
                <w:rFonts w:eastAsia="SimSun"/>
                <w:b/>
                <w:sz w:val="20"/>
                <w:szCs w:val="20"/>
                <w:lang w:val="en-US"/>
              </w:rPr>
              <w:t xml:space="preserve">10 </w:t>
            </w:r>
            <w:r>
              <w:rPr>
                <w:rFonts w:eastAsia="SimSun"/>
                <w:b/>
                <w:sz w:val="20"/>
                <w:szCs w:val="20"/>
                <w:lang w:val="el-GR"/>
              </w:rPr>
              <w:t xml:space="preserve">εργάσιμες </w:t>
            </w:r>
            <w:r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91A04CE" w14:textId="17935CEE" w:rsidR="000812DF" w:rsidRPr="00F5475A" w:rsidRDefault="000812DF"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0812DF" w:rsidRPr="00BC373E" w14:paraId="1CD0945F" w14:textId="77777777" w:rsidTr="000812DF">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FF55D5" w14:textId="78FFE8DE" w:rsidR="000812DF" w:rsidRPr="00F5475A" w:rsidRDefault="000812DF"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Pr>
                <w:color w:val="000000" w:themeColor="text1"/>
                <w:sz w:val="20"/>
                <w:szCs w:val="20"/>
                <w:lang w:val="en-US"/>
              </w:rPr>
              <w:t>X</w:t>
            </w:r>
            <w:r>
              <w:rPr>
                <w:color w:val="000000" w:themeColor="text1"/>
                <w:sz w:val="20"/>
                <w:szCs w:val="20"/>
                <w:lang w:val="el-GR"/>
              </w:rPr>
              <w:t xml:space="preserve"> Τριμηνιαίες αναφορές προόδου</w:t>
            </w:r>
          </w:p>
        </w:tc>
        <w:tc>
          <w:tcPr>
            <w:tcW w:w="2192"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9EF27E4" w14:textId="1C6C2328" w:rsidR="000812DF" w:rsidRPr="00F5475A" w:rsidRDefault="000812DF" w:rsidP="1D764729">
            <w:pPr>
              <w:suppressAutoHyphens w:val="0"/>
              <w:autoSpaceDE w:val="0"/>
              <w:spacing w:after="60"/>
              <w:jc w:val="center"/>
              <w:rPr>
                <w:rFonts w:eastAsia="SimSun"/>
                <w:b/>
                <w:bCs/>
                <w:sz w:val="20"/>
                <w:szCs w:val="20"/>
                <w:lang w:val="el-GR"/>
              </w:rPr>
            </w:pPr>
            <w:r>
              <w:rPr>
                <w:rFonts w:eastAsia="SimSun"/>
                <w:b/>
                <w:bCs/>
                <w:sz w:val="20"/>
                <w:szCs w:val="20"/>
                <w:lang w:val="el-GR"/>
              </w:rPr>
              <w:t>Μήνας 3, 6, 9, 12</w:t>
            </w:r>
          </w:p>
        </w:tc>
        <w:tc>
          <w:tcPr>
            <w:tcW w:w="934"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DA392F" w14:textId="5C1CCD0E" w:rsidR="000812DF" w:rsidRPr="00F5475A" w:rsidRDefault="000812DF"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bl>
    <w:p w14:paraId="7ACC1D69" w14:textId="03914859" w:rsidR="00986151" w:rsidRDefault="00986151" w:rsidP="00C77D57">
      <w:pPr>
        <w:rPr>
          <w:lang w:val="el-GR"/>
        </w:rPr>
      </w:pPr>
    </w:p>
    <w:p w14:paraId="618C9648" w14:textId="77777777" w:rsidR="003C2BEF" w:rsidRPr="00EF2204" w:rsidRDefault="003C2BEF" w:rsidP="003C2BEF">
      <w:pPr>
        <w:rPr>
          <w:lang w:val="el-GR"/>
        </w:rPr>
      </w:pPr>
    </w:p>
    <w:p w14:paraId="696E382C" w14:textId="77777777" w:rsidR="00025B9C" w:rsidRDefault="00025B9C" w:rsidP="00130E02">
      <w:pPr>
        <w:pStyle w:val="4"/>
        <w:numPr>
          <w:ilvl w:val="1"/>
          <w:numId w:val="21"/>
        </w:numPr>
        <w:ind w:hanging="306"/>
        <w:rPr>
          <w:rFonts w:cs="Tahoma"/>
          <w:szCs w:val="22"/>
          <w:lang w:val="el-GR"/>
        </w:rPr>
      </w:pPr>
      <w:bookmarkStart w:id="473" w:name="_Toc97194370"/>
      <w:bookmarkStart w:id="474" w:name="_Ref122695074"/>
      <w:bookmarkStart w:id="475" w:name="_Ref158293583"/>
      <w:bookmarkStart w:id="476" w:name="_Toc158293713"/>
      <w:r w:rsidRPr="00EF2204">
        <w:rPr>
          <w:rFonts w:cs="Tahoma"/>
          <w:szCs w:val="22"/>
          <w:lang w:val="el-GR"/>
        </w:rPr>
        <w:t>Ομάδα Έργου/Σχήμα Διοίκησης Έργου</w:t>
      </w:r>
      <w:bookmarkEnd w:id="473"/>
      <w:bookmarkEnd w:id="474"/>
      <w:bookmarkEnd w:id="475"/>
      <w:bookmarkEnd w:id="476"/>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3C75C671" w:rsidR="00B842C8" w:rsidRPr="00274B25" w:rsidRDefault="00B842C8" w:rsidP="00B842C8">
      <w:pPr>
        <w:spacing w:before="120"/>
        <w:rPr>
          <w:lang w:val="el-GR"/>
        </w:rPr>
      </w:pPr>
      <w:r w:rsidRPr="1D764729">
        <w:rPr>
          <w:lang w:val="el-GR"/>
        </w:rPr>
        <w:t xml:space="preserve">Κατά τη διάρκεια υλοποίησης του Έργου, ο Ανάδοχος θα υποβάλλει </w:t>
      </w:r>
      <w:r w:rsidR="721043ED" w:rsidRPr="1D764729">
        <w:rPr>
          <w:lang w:val="el-GR"/>
        </w:rPr>
        <w:t>Τρ</w:t>
      </w:r>
      <w:r w:rsidRPr="1D764729">
        <w:rPr>
          <w:lang w:val="el-GR"/>
        </w:rPr>
        <w:t>ιμηνιαίες Αναφορές Προόδου (</w:t>
      </w:r>
      <w:r>
        <w:t>progress</w:t>
      </w:r>
      <w:r w:rsidRPr="1D764729">
        <w:rPr>
          <w:lang w:val="el-GR"/>
        </w:rPr>
        <w:t xml:space="preserve"> </w:t>
      </w:r>
      <w:r>
        <w:t>reports</w:t>
      </w:r>
      <w:r w:rsidRPr="1D764729">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rsidP="00130E02">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rsidP="00130E02">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rsidP="00130E02">
      <w:pPr>
        <w:pStyle w:val="4"/>
        <w:numPr>
          <w:ilvl w:val="1"/>
          <w:numId w:val="21"/>
        </w:numPr>
        <w:ind w:hanging="306"/>
        <w:rPr>
          <w:rFonts w:cs="Tahoma"/>
          <w:szCs w:val="22"/>
          <w:lang w:val="el-GR"/>
        </w:rPr>
      </w:pPr>
      <w:bookmarkStart w:id="477" w:name="_Toc97194371"/>
      <w:bookmarkStart w:id="478" w:name="_Ref122695077"/>
      <w:bookmarkStart w:id="479" w:name="_Ref158293589"/>
      <w:bookmarkStart w:id="480" w:name="_Toc158293714"/>
      <w:r w:rsidRPr="00EF2204">
        <w:rPr>
          <w:rFonts w:cs="Tahoma"/>
          <w:szCs w:val="22"/>
          <w:lang w:val="el-GR"/>
        </w:rPr>
        <w:t>Μεθοδολογία διασφάλισης ποιότητας</w:t>
      </w:r>
      <w:bookmarkEnd w:id="477"/>
      <w:bookmarkEnd w:id="478"/>
      <w:bookmarkEnd w:id="479"/>
      <w:bookmarkEnd w:id="480"/>
      <w:r w:rsidRPr="00EF2204">
        <w:rPr>
          <w:rFonts w:cs="Tahoma"/>
          <w:szCs w:val="22"/>
          <w:lang w:val="el-GR"/>
        </w:rPr>
        <w:tab/>
      </w:r>
    </w:p>
    <w:p w14:paraId="20ACB7DF" w14:textId="4C4EDC3F" w:rsidR="003C2BEF" w:rsidRPr="00274B25" w:rsidRDefault="003C2BEF" w:rsidP="1D764729">
      <w:pPr>
        <w:spacing w:before="120"/>
        <w:rPr>
          <w:lang w:val="el-GR"/>
        </w:rPr>
      </w:pPr>
      <w:r w:rsidRPr="1D764729">
        <w:rPr>
          <w:lang w:val="el-GR"/>
        </w:rPr>
        <w:t xml:space="preserve">Ο υποψήφιος Ανάδοχος είναι υποχρεωμένος να συμπεριλάβει στην προσφορά του </w:t>
      </w:r>
      <w:r w:rsidR="00B842C8" w:rsidRPr="1D764729">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59047B24" w:rsidRPr="008C2DCB">
        <w:rPr>
          <w:lang w:val="el-GR"/>
        </w:rPr>
        <w:t xml:space="preserve">του Προγράμματος </w:t>
      </w:r>
      <w:r w:rsidR="3C845048" w:rsidRPr="008C2DCB">
        <w:rPr>
          <w:rFonts w:eastAsia="Tahoma"/>
          <w:lang w:val="el-GR"/>
        </w:rPr>
        <w:t>«Τουρισμός για Όλους 2024»</w:t>
      </w:r>
      <w:r w:rsidRPr="1D764729">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08643ED2" w:rsidR="00025B9C" w:rsidRDefault="00025B9C" w:rsidP="00130E02">
      <w:pPr>
        <w:pStyle w:val="4"/>
        <w:numPr>
          <w:ilvl w:val="1"/>
          <w:numId w:val="21"/>
        </w:numPr>
        <w:ind w:hanging="306"/>
        <w:rPr>
          <w:rFonts w:cs="Tahoma"/>
          <w:lang w:val="el-GR"/>
        </w:rPr>
      </w:pPr>
      <w:bookmarkStart w:id="481" w:name="_Toc97194372"/>
      <w:bookmarkStart w:id="482" w:name="_Toc158293715"/>
      <w:r w:rsidRPr="1D764729">
        <w:rPr>
          <w:rFonts w:cs="Tahoma"/>
          <w:lang w:val="el-GR"/>
        </w:rPr>
        <w:t>Τόπος υλοποίησης/παροχής των υπηρεσιών</w:t>
      </w:r>
      <w:bookmarkEnd w:id="481"/>
      <w:bookmarkEnd w:id="482"/>
      <w:r w:rsidRPr="008C2DCB">
        <w:rPr>
          <w:lang w:val="el-GR"/>
        </w:rPr>
        <w:tab/>
      </w:r>
    </w:p>
    <w:p w14:paraId="08824DA4" w14:textId="77777777" w:rsidR="002D4F5A" w:rsidRPr="002D4F5A" w:rsidRDefault="002D4F5A" w:rsidP="002D4F5A">
      <w:pPr>
        <w:rPr>
          <w:lang w:val="el-GR"/>
        </w:rPr>
      </w:pPr>
      <w:r w:rsidRPr="002D4F5A">
        <w:rPr>
          <w:lang w:val="el-GR"/>
        </w:rPr>
        <w:t>Ο Ανάδοχος θα προσφέρει τις υπηρεσίες του κατά κύριο λόγο στις εγκαταστάσεις της Αναθέτουσας Αρχής αλλά και σε όποια άλλα σημεία προκύψουν από τις απαιτήσεις του Έργου.</w:t>
      </w:r>
    </w:p>
    <w:p w14:paraId="09E9332B" w14:textId="00484F6E" w:rsidR="002D4F5A" w:rsidRPr="002D4F5A" w:rsidRDefault="002D4F5A" w:rsidP="002D4F5A">
      <w:pPr>
        <w:rPr>
          <w:rFonts w:eastAsia="SimSun"/>
          <w:lang w:val="el-GR"/>
        </w:rPr>
      </w:pPr>
      <w:r w:rsidRPr="002D4F5A">
        <w:rPr>
          <w:lang w:val="el-GR"/>
        </w:rPr>
        <w:t>Τόπος υποβολής των παραδοτέων είναι η έδρα της ΚτΠ Μ.Α.Ε.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ED6185">
          <w:headerReference w:type="first" r:id="rId32"/>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3" w:name="_Ref510087011"/>
      <w:bookmarkStart w:id="484" w:name="_Ref40980421"/>
      <w:bookmarkStart w:id="485" w:name="_Toc97194373"/>
      <w:bookmarkStart w:id="486" w:name="_Toc97194478"/>
      <w:bookmarkStart w:id="487" w:name="_Toc158293716"/>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3"/>
      <w:bookmarkEnd w:id="484"/>
      <w:bookmarkEnd w:id="485"/>
      <w:bookmarkEnd w:id="486"/>
      <w:bookmarkEnd w:id="487"/>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B20A8A" w14:paraId="165082A2" w14:textId="77777777" w:rsidTr="1D764729">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B20A8A" w14:paraId="2A952619" w14:textId="77777777" w:rsidTr="1D764729">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F34F1">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5695D1C9" w:rsidR="00843444" w:rsidRPr="005D7E53" w:rsidRDefault="00843444" w:rsidP="00FF34F1">
            <w:pPr>
              <w:spacing w:before="120" w:line="288" w:lineRule="auto"/>
              <w:rPr>
                <w:sz w:val="20"/>
                <w:szCs w:val="20"/>
                <w:lang w:val="el-GR"/>
              </w:rPr>
            </w:pPr>
            <w:r w:rsidRPr="1D764729">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w:t>
            </w:r>
            <w:r w:rsidR="1E0FF6BA" w:rsidRPr="1D764729">
              <w:rPr>
                <w:sz w:val="20"/>
                <w:szCs w:val="20"/>
                <w:lang w:val="el-GR"/>
              </w:rPr>
              <w:t xml:space="preserve"> </w:t>
            </w:r>
            <w:r w:rsidRPr="1D764729">
              <w:rPr>
                <w:sz w:val="20"/>
                <w:szCs w:val="20"/>
                <w:lang w:val="el-GR"/>
              </w:rPr>
              <w:t> που δεν καλύπτουν τους επιθυμητούς όρους ή αποκλίνουν από αυτούς δεν απορρίπτονται.</w:t>
            </w:r>
          </w:p>
        </w:tc>
      </w:tr>
      <w:tr w:rsidR="00843444" w:rsidRPr="00B20A8A" w14:paraId="4827B480" w14:textId="77777777" w:rsidTr="1D764729">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F34F1">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B20A8A" w14:paraId="4F8B1B6A" w14:textId="77777777" w:rsidTr="1D764729">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F34F1">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54E813A2" w:rsidR="00843444" w:rsidRPr="005D7E53" w:rsidRDefault="00843444" w:rsidP="00FF34F1">
            <w:pPr>
              <w:spacing w:before="120" w:line="288" w:lineRule="auto"/>
              <w:rPr>
                <w:sz w:val="20"/>
                <w:szCs w:val="20"/>
                <w:lang w:val="el-GR"/>
              </w:rPr>
            </w:pPr>
            <w:r w:rsidRPr="1D764729">
              <w:rPr>
                <w:sz w:val="20"/>
                <w:szCs w:val="20"/>
                <w:lang w:val="el-GR"/>
              </w:rPr>
              <w:t>Τονίζεται ότι είναι υποχρεωτική η απάντηση σε όλα τα σημεία των Πινάκων Συμ</w:t>
            </w:r>
            <w:r w:rsidR="09AB63F9" w:rsidRPr="1D764729">
              <w:rPr>
                <w:sz w:val="20"/>
                <w:szCs w:val="20"/>
                <w:lang w:val="el-GR"/>
              </w:rPr>
              <w:t>μ</w:t>
            </w:r>
            <w:r w:rsidRPr="1D764729">
              <w:rPr>
                <w:sz w:val="20"/>
                <w:szCs w:val="20"/>
                <w:lang w:val="el-GR"/>
              </w:rPr>
              <w:t>όρφωσης και η παροχή όλων των πληροφοριών που ζητούνται.</w:t>
            </w:r>
          </w:p>
          <w:p w14:paraId="13B4376C" w14:textId="77777777" w:rsidR="00843444" w:rsidRPr="005D7E53" w:rsidRDefault="00843444" w:rsidP="00FF34F1">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F34F1">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rsidP="00130E02">
            <w:pPr>
              <w:pStyle w:val="aff"/>
              <w:numPr>
                <w:ilvl w:val="0"/>
                <w:numId w:val="28"/>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4C194EA9"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32466D">
              <w:rPr>
                <w:rFonts w:cstheme="minorHAnsi"/>
                <w:lang w:val="el-GR"/>
              </w:rPr>
              <w:t>0</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rsidP="00130E02">
            <w:pPr>
              <w:pStyle w:val="aff"/>
              <w:numPr>
                <w:ilvl w:val="0"/>
                <w:numId w:val="28"/>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4386816D"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32466D">
              <w:rPr>
                <w:rFonts w:cstheme="minorHAnsi"/>
                <w:lang w:val="el-GR"/>
              </w:rPr>
              <w:t>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8" w:name="_Toc97194374"/>
      <w:bookmarkStart w:id="489" w:name="_Toc97194479"/>
      <w:bookmarkStart w:id="490" w:name="_Toc158293717"/>
      <w:bookmarkStart w:id="491" w:name="_Ref496624736"/>
      <w:bookmarkStart w:id="492"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8"/>
      <w:bookmarkEnd w:id="489"/>
      <w:bookmarkEnd w:id="490"/>
      <w:r w:rsidR="004A23B9" w:rsidRPr="00603221">
        <w:rPr>
          <w:rFonts w:cs="Tahoma"/>
          <w:color w:val="000099"/>
          <w:lang w:val="el-GR"/>
        </w:rPr>
        <w:t xml:space="preserve"> </w:t>
      </w:r>
      <w:bookmarkEnd w:id="491"/>
      <w:bookmarkEnd w:id="492"/>
    </w:p>
    <w:p w14:paraId="6D97FBB2" w14:textId="77777777" w:rsidR="000F62F0" w:rsidRPr="00603221" w:rsidRDefault="000F62F0" w:rsidP="003329FF">
      <w:pPr>
        <w:pStyle w:val="4"/>
        <w:ind w:left="864" w:hanging="864"/>
        <w:rPr>
          <w:rFonts w:cs="Tahoma"/>
          <w:szCs w:val="22"/>
          <w:lang w:val="el-GR"/>
        </w:rPr>
      </w:pPr>
      <w:bookmarkStart w:id="493" w:name="_Ref510086970"/>
      <w:bookmarkStart w:id="494" w:name="_Toc97194375"/>
      <w:bookmarkStart w:id="495" w:name="_Toc158293718"/>
      <w:r w:rsidRPr="00603221">
        <w:rPr>
          <w:rFonts w:cs="Tahoma"/>
          <w:szCs w:val="22"/>
          <w:lang w:val="el-GR"/>
        </w:rPr>
        <w:t>ΕΥΡΩΠΑΙΚΟ ΕΝΙΑΙΟ ΕΓΓΡΑΦΟ ΣΥΜΒΑΣΗΣ (ΕΕΕΣ)</w:t>
      </w:r>
      <w:bookmarkEnd w:id="493"/>
      <w:bookmarkEnd w:id="494"/>
      <w:bookmarkEnd w:id="495"/>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130E02">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130E02">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ED6185">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6" w:name="_Ref496624509"/>
      <w:bookmarkStart w:id="497" w:name="_Toc97194376"/>
      <w:bookmarkStart w:id="498" w:name="_Toc97194480"/>
      <w:bookmarkStart w:id="499" w:name="_Toc158293719"/>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6"/>
      <w:bookmarkEnd w:id="497"/>
      <w:bookmarkEnd w:id="498"/>
      <w:bookmarkEnd w:id="499"/>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B1B2A6C" w14:textId="77777777" w:rsidTr="00B92A37">
        <w:tc>
          <w:tcPr>
            <w:tcW w:w="5000" w:type="pct"/>
            <w:gridSpan w:val="15"/>
          </w:tcPr>
          <w:p w14:paraId="29AF74A8" w14:textId="77777777" w:rsidR="006E4901" w:rsidRPr="00603221" w:rsidRDefault="006E4901" w:rsidP="00B92A37">
            <w:pPr>
              <w:spacing w:line="276" w:lineRule="auto"/>
            </w:pPr>
          </w:p>
        </w:tc>
      </w:tr>
      <w:tr w:rsidR="006E4901" w:rsidRPr="00DF02B0" w14:paraId="3D3668D0" w14:textId="77777777" w:rsidTr="00B92A37">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B92A37">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B92A37">
            <w:pPr>
              <w:spacing w:line="276" w:lineRule="auto"/>
            </w:pPr>
          </w:p>
        </w:tc>
      </w:tr>
      <w:tr w:rsidR="006E4901" w:rsidRPr="00DF02B0" w14:paraId="23532CAF" w14:textId="77777777" w:rsidTr="00B92A37">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B92A37">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B92A37">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B92A37">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B92A37">
            <w:pPr>
              <w:spacing w:line="276" w:lineRule="auto"/>
            </w:pPr>
          </w:p>
        </w:tc>
      </w:tr>
      <w:tr w:rsidR="006E4901" w:rsidRPr="00DF02B0" w14:paraId="385DFB8F"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B92A37">
            <w:pPr>
              <w:spacing w:line="276" w:lineRule="auto"/>
            </w:pPr>
          </w:p>
        </w:tc>
      </w:tr>
      <w:tr w:rsidR="006E4901" w:rsidRPr="00DF02B0" w14:paraId="79146AC8" w14:textId="77777777" w:rsidTr="00B92A37">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B92A37">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B92A37">
            <w:pPr>
              <w:spacing w:line="276" w:lineRule="auto"/>
            </w:pPr>
          </w:p>
        </w:tc>
        <w:tc>
          <w:tcPr>
            <w:tcW w:w="1032" w:type="pct"/>
            <w:gridSpan w:val="3"/>
            <w:vAlign w:val="center"/>
          </w:tcPr>
          <w:p w14:paraId="4A25D1CB" w14:textId="77777777" w:rsidR="006E4901" w:rsidRPr="00603221" w:rsidRDefault="006E4901" w:rsidP="00B92A37">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B92A37">
            <w:pPr>
              <w:spacing w:line="276" w:lineRule="auto"/>
            </w:pPr>
          </w:p>
        </w:tc>
      </w:tr>
      <w:tr w:rsidR="006E4901" w:rsidRPr="00DF02B0" w14:paraId="1136FA74" w14:textId="77777777" w:rsidTr="00B92A37">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B92A37">
            <w:pPr>
              <w:spacing w:line="276" w:lineRule="auto"/>
            </w:pPr>
          </w:p>
        </w:tc>
      </w:tr>
      <w:tr w:rsidR="006E4901" w:rsidRPr="00DF02B0" w14:paraId="6E0265E0" w14:textId="77777777" w:rsidTr="00B92A37">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B92A37">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B92A37">
            <w:pPr>
              <w:spacing w:line="276" w:lineRule="auto"/>
            </w:pPr>
            <w:r w:rsidRPr="00603221">
              <w:t>__ /__ / ____</w:t>
            </w:r>
          </w:p>
        </w:tc>
        <w:tc>
          <w:tcPr>
            <w:tcW w:w="1162" w:type="pct"/>
            <w:gridSpan w:val="4"/>
            <w:vAlign w:val="center"/>
          </w:tcPr>
          <w:p w14:paraId="3D8C36B1" w14:textId="77777777" w:rsidR="006E4901" w:rsidRPr="00603221" w:rsidRDefault="006E4901" w:rsidP="00B92A37">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B92A37">
            <w:pPr>
              <w:spacing w:line="276" w:lineRule="auto"/>
            </w:pPr>
          </w:p>
        </w:tc>
      </w:tr>
      <w:tr w:rsidR="006E4901" w:rsidRPr="00DF02B0" w14:paraId="5F20B1E6" w14:textId="77777777" w:rsidTr="00B92A37">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B92A37">
            <w:pPr>
              <w:spacing w:line="276" w:lineRule="auto"/>
            </w:pPr>
          </w:p>
        </w:tc>
      </w:tr>
      <w:tr w:rsidR="006E4901" w:rsidRPr="00DF02B0" w14:paraId="2E989FA2" w14:textId="77777777" w:rsidTr="00B92A37">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B92A37">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B92A37">
            <w:pPr>
              <w:spacing w:line="276" w:lineRule="auto"/>
            </w:pPr>
          </w:p>
        </w:tc>
        <w:tc>
          <w:tcPr>
            <w:tcW w:w="967" w:type="pct"/>
            <w:gridSpan w:val="2"/>
            <w:vAlign w:val="center"/>
          </w:tcPr>
          <w:p w14:paraId="527322BD" w14:textId="77777777" w:rsidR="006E4901" w:rsidRPr="00603221" w:rsidRDefault="006E4901" w:rsidP="00B92A37">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B92A37">
            <w:pPr>
              <w:spacing w:line="276" w:lineRule="auto"/>
            </w:pPr>
          </w:p>
        </w:tc>
      </w:tr>
      <w:tr w:rsidR="006E4901" w:rsidRPr="00DF02B0" w14:paraId="487ED5E5" w14:textId="77777777" w:rsidTr="00B92A37">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B92A37">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B92A37">
            <w:pPr>
              <w:spacing w:line="276" w:lineRule="auto"/>
            </w:pPr>
          </w:p>
        </w:tc>
        <w:tc>
          <w:tcPr>
            <w:tcW w:w="967" w:type="pct"/>
            <w:gridSpan w:val="2"/>
            <w:vAlign w:val="center"/>
          </w:tcPr>
          <w:p w14:paraId="2C960A63" w14:textId="77777777" w:rsidR="006E4901" w:rsidRPr="00603221" w:rsidRDefault="006E4901" w:rsidP="00B92A37">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B92A37">
            <w:pPr>
              <w:spacing w:line="276" w:lineRule="auto"/>
            </w:pPr>
          </w:p>
        </w:tc>
      </w:tr>
      <w:tr w:rsidR="006E4901" w:rsidRPr="00DF02B0" w14:paraId="247501E4" w14:textId="77777777" w:rsidTr="00B92A37">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B92A37">
            <w:pPr>
              <w:spacing w:line="276" w:lineRule="auto"/>
            </w:pPr>
          </w:p>
        </w:tc>
        <w:tc>
          <w:tcPr>
            <w:tcW w:w="1298" w:type="pct"/>
            <w:gridSpan w:val="4"/>
            <w:vAlign w:val="center"/>
          </w:tcPr>
          <w:p w14:paraId="74662C37" w14:textId="77777777" w:rsidR="006E4901" w:rsidRPr="00603221" w:rsidRDefault="006E4901" w:rsidP="00B92A37">
            <w:pPr>
              <w:spacing w:line="276" w:lineRule="auto"/>
            </w:pPr>
          </w:p>
        </w:tc>
        <w:tc>
          <w:tcPr>
            <w:tcW w:w="1201" w:type="pct"/>
            <w:gridSpan w:val="4"/>
            <w:vAlign w:val="center"/>
          </w:tcPr>
          <w:p w14:paraId="0EBB2D00" w14:textId="77777777" w:rsidR="006E4901" w:rsidRPr="00603221" w:rsidRDefault="006E4901" w:rsidP="00B92A37">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B92A37">
            <w:pPr>
              <w:spacing w:line="276" w:lineRule="auto"/>
            </w:pPr>
          </w:p>
        </w:tc>
      </w:tr>
      <w:tr w:rsidR="006E4901" w:rsidRPr="00DF02B0" w14:paraId="550E51F3" w14:textId="77777777" w:rsidTr="00B92A37">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B92A37">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B92A37">
            <w:pPr>
              <w:spacing w:line="276" w:lineRule="auto"/>
            </w:pPr>
          </w:p>
        </w:tc>
      </w:tr>
      <w:tr w:rsidR="006E4901" w:rsidRPr="00DF02B0" w14:paraId="02B7D5E0" w14:textId="77777777" w:rsidTr="00B92A37">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B92A37">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B92A37">
            <w:pPr>
              <w:spacing w:line="276" w:lineRule="auto"/>
            </w:pPr>
          </w:p>
        </w:tc>
      </w:tr>
      <w:tr w:rsidR="006E4901" w:rsidRPr="00DF02B0" w14:paraId="4DA4D10F" w14:textId="77777777" w:rsidTr="00B92A37">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B92A37">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B92A37">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B92A37">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B92A37">
            <w:pPr>
              <w:spacing w:line="276" w:lineRule="auto"/>
            </w:pPr>
          </w:p>
        </w:tc>
      </w:tr>
      <w:tr w:rsidR="006E4901" w:rsidRPr="00DF02B0" w14:paraId="3FBD250A" w14:textId="77777777" w:rsidTr="00B92A37">
        <w:tc>
          <w:tcPr>
            <w:tcW w:w="5000" w:type="pct"/>
            <w:gridSpan w:val="15"/>
          </w:tcPr>
          <w:p w14:paraId="46F4FDE5" w14:textId="77777777" w:rsidR="006E4901" w:rsidRPr="00603221" w:rsidRDefault="006E4901" w:rsidP="00B92A37">
            <w:pPr>
              <w:spacing w:line="276" w:lineRule="auto"/>
            </w:pPr>
          </w:p>
        </w:tc>
      </w:tr>
      <w:tr w:rsidR="006E4901" w:rsidRPr="00DF02B0" w14:paraId="1BC7FDC9" w14:textId="77777777" w:rsidTr="00B92A37">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B92A37">
            <w:pPr>
              <w:spacing w:line="276" w:lineRule="auto"/>
              <w:rPr>
                <w:b/>
              </w:rPr>
            </w:pPr>
            <w:r w:rsidRPr="00603221">
              <w:rPr>
                <w:b/>
              </w:rPr>
              <w:t>ΕΚΠΑΙΔΕΥΣΗ</w:t>
            </w:r>
          </w:p>
        </w:tc>
        <w:tc>
          <w:tcPr>
            <w:tcW w:w="3773" w:type="pct"/>
            <w:gridSpan w:val="11"/>
          </w:tcPr>
          <w:p w14:paraId="5B7B1456" w14:textId="77777777" w:rsidR="006E4901" w:rsidRPr="00603221" w:rsidRDefault="006E4901" w:rsidP="00B92A37">
            <w:pPr>
              <w:spacing w:line="276" w:lineRule="auto"/>
            </w:pPr>
          </w:p>
        </w:tc>
      </w:tr>
      <w:tr w:rsidR="006E4901" w:rsidRPr="00DF02B0" w14:paraId="1602E1A4" w14:textId="77777777" w:rsidTr="00B92A37">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B92A37">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B92A37">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B92A37">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B92A37">
            <w:pPr>
              <w:spacing w:line="276" w:lineRule="auto"/>
              <w:jc w:val="center"/>
              <w:rPr>
                <w:b/>
              </w:rPr>
            </w:pPr>
            <w:r w:rsidRPr="00603221">
              <w:rPr>
                <w:b/>
              </w:rPr>
              <w:t>Ημερομηνία Απόκτησης Πτυχίου</w:t>
            </w:r>
          </w:p>
        </w:tc>
      </w:tr>
      <w:tr w:rsidR="006E4901" w:rsidRPr="00DF02B0" w14:paraId="7F000094" w14:textId="77777777" w:rsidTr="00B92A37">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B92A37">
            <w:pPr>
              <w:spacing w:line="276" w:lineRule="auto"/>
            </w:pPr>
          </w:p>
          <w:p w14:paraId="48C27067" w14:textId="77777777" w:rsidR="006E4901" w:rsidRPr="00603221" w:rsidRDefault="006E4901" w:rsidP="00B92A37">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B92A37">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B92A37">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B92A37">
            <w:pPr>
              <w:spacing w:line="276" w:lineRule="auto"/>
            </w:pPr>
          </w:p>
        </w:tc>
      </w:tr>
      <w:tr w:rsidR="006E4901" w:rsidRPr="00DF02B0" w14:paraId="07289598" w14:textId="77777777" w:rsidTr="00B92A37">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B92A37">
            <w:pPr>
              <w:spacing w:line="276" w:lineRule="auto"/>
            </w:pPr>
          </w:p>
          <w:p w14:paraId="645FCF04" w14:textId="77777777" w:rsidR="006E4901" w:rsidRPr="00603221" w:rsidRDefault="006E4901" w:rsidP="00B92A37">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B92A37">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B92A37">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B92A37">
            <w:pPr>
              <w:spacing w:line="276" w:lineRule="auto"/>
            </w:pPr>
          </w:p>
        </w:tc>
      </w:tr>
      <w:tr w:rsidR="006E4901" w:rsidRPr="00DF02B0" w14:paraId="06D824CB" w14:textId="77777777" w:rsidTr="00B92A37">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B92A37">
            <w:pPr>
              <w:spacing w:line="276" w:lineRule="auto"/>
            </w:pPr>
          </w:p>
          <w:p w14:paraId="7C945B5B" w14:textId="77777777" w:rsidR="006E4901" w:rsidRPr="00603221" w:rsidRDefault="006E4901" w:rsidP="00B92A37">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B92A37">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B92A37">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B92A37">
            <w:pPr>
              <w:spacing w:line="276" w:lineRule="auto"/>
            </w:pPr>
          </w:p>
        </w:tc>
      </w:tr>
      <w:tr w:rsidR="006E4901" w:rsidRPr="00B20A8A" w14:paraId="51DD10AC" w14:textId="77777777" w:rsidTr="00B92A3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B92A37">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B92A37">
            <w:pPr>
              <w:spacing w:line="276" w:lineRule="auto"/>
              <w:rPr>
                <w:lang w:val="el-GR"/>
              </w:rPr>
            </w:pPr>
          </w:p>
        </w:tc>
      </w:tr>
    </w:tbl>
    <w:p w14:paraId="28D570B3" w14:textId="343454A3" w:rsidR="006E4901" w:rsidRPr="00603221" w:rsidRDefault="00B92A37" w:rsidP="006E4901">
      <w:pPr>
        <w:rPr>
          <w:i/>
          <w:color w:val="5B9BD5"/>
          <w:lang w:val="el-GR"/>
        </w:rPr>
        <w:sectPr w:rsidR="006E4901" w:rsidRPr="00603221" w:rsidSect="00ED6185">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ED6185">
          <w:headerReference w:type="default" r:id="rId33"/>
          <w:footerReference w:type="default" r:id="rId34"/>
          <w:headerReference w:type="first" r:id="rId35"/>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500" w:name="_Ref510087097"/>
      <w:bookmarkStart w:id="501" w:name="_Ref40980475"/>
      <w:bookmarkStart w:id="502" w:name="_Ref55324393"/>
      <w:bookmarkStart w:id="503" w:name="_Toc97194377"/>
      <w:bookmarkStart w:id="504" w:name="_Toc97194481"/>
      <w:bookmarkStart w:id="505" w:name="_Toc158293720"/>
      <w:r w:rsidRPr="00603221">
        <w:rPr>
          <w:rFonts w:cs="Tahoma"/>
        </w:rPr>
        <w:lastRenderedPageBreak/>
        <w:t>ΠΑΡΑΡΤΗΜΑ V – Υπόδειγμα Τεχνικής Προσφοράς</w:t>
      </w:r>
      <w:bookmarkEnd w:id="500"/>
      <w:bookmarkEnd w:id="501"/>
      <w:bookmarkEnd w:id="502"/>
      <w:bookmarkEnd w:id="503"/>
      <w:bookmarkEnd w:id="504"/>
      <w:bookmarkEnd w:id="505"/>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rsidP="00130E02">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rsidP="00B20A8A">
            <w:pPr>
              <w:pStyle w:val="aff"/>
              <w:numPr>
                <w:ilvl w:val="1"/>
                <w:numId w:val="19"/>
              </w:numPr>
              <w:spacing w:before="60" w:after="60"/>
              <w:ind w:left="0" w:firstLine="0"/>
              <w:contextualSpacing w:val="0"/>
              <w:rPr>
                <w:lang w:val="el-GR" w:eastAsia="el-GR"/>
              </w:rPr>
            </w:pPr>
          </w:p>
        </w:tc>
        <w:tc>
          <w:tcPr>
            <w:tcW w:w="3513" w:type="pct"/>
            <w:shd w:val="clear" w:color="auto" w:fill="auto"/>
            <w:vAlign w:val="center"/>
          </w:tcPr>
          <w:p w14:paraId="1BB7EDBE" w14:textId="77777777" w:rsidR="00E36548" w:rsidRDefault="00E36548" w:rsidP="00C4217E">
            <w:pPr>
              <w:spacing w:before="60" w:after="60"/>
              <w:rPr>
                <w:lang w:val="el-GR" w:eastAsia="el-GR"/>
              </w:rPr>
            </w:pPr>
          </w:p>
          <w:p w14:paraId="116AC4BA" w14:textId="0D5585C9" w:rsidR="00B20A8A" w:rsidRPr="00252398" w:rsidRDefault="00B20A8A" w:rsidP="00C4217E">
            <w:pPr>
              <w:spacing w:before="60" w:after="60"/>
              <w:rPr>
                <w:lang w:val="el-GR" w:eastAsia="el-GR"/>
              </w:rPr>
            </w:pPr>
            <w:r>
              <w:rPr>
                <w:lang w:val="el-GR" w:eastAsia="el-GR"/>
              </w:rPr>
              <w:t>Περιβάλλον της Σύμβασης</w:t>
            </w:r>
          </w:p>
        </w:tc>
        <w:tc>
          <w:tcPr>
            <w:tcW w:w="1056" w:type="pct"/>
            <w:shd w:val="clear" w:color="auto" w:fill="auto"/>
          </w:tcPr>
          <w:p w14:paraId="4809C313" w14:textId="4D91B156" w:rsidR="00E36548" w:rsidRPr="00C00860" w:rsidRDefault="00130E02" w:rsidP="00C4217E">
            <w:pPr>
              <w:spacing w:before="60" w:after="60"/>
              <w:rPr>
                <w:lang w:val="el-GR" w:eastAsia="el-GR"/>
              </w:rPr>
            </w:pPr>
            <w:r>
              <w:rPr>
                <w:lang w:val="el-GR" w:eastAsia="el-GR"/>
              </w:rPr>
              <w:fldChar w:fldCharType="begin"/>
            </w:r>
            <w:r>
              <w:rPr>
                <w:lang w:val="el-GR" w:eastAsia="el-GR"/>
              </w:rPr>
              <w:instrText xml:space="preserve"> REF _Ref158293511 \r \h </w:instrText>
            </w:r>
            <w:r>
              <w:rPr>
                <w:lang w:val="el-GR" w:eastAsia="el-GR"/>
              </w:rPr>
            </w:r>
            <w:r>
              <w:rPr>
                <w:lang w:val="el-GR" w:eastAsia="el-GR"/>
              </w:rPr>
              <w:fldChar w:fldCharType="separate"/>
            </w:r>
            <w:r w:rsidR="0032466D">
              <w:rPr>
                <w:lang w:val="el-GR" w:eastAsia="el-GR"/>
              </w:rPr>
              <w:t>1.1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32466D">
              <w:rPr>
                <w:lang w:val="el-GR" w:eastAsia="el-GR"/>
              </w:rPr>
              <w:t>1.2.1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rsidP="00130E02">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rsidP="00130E02">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4C07139C" w:rsidR="00E36548" w:rsidRPr="00252398" w:rsidRDefault="00130E02" w:rsidP="00C4217E">
            <w:pPr>
              <w:spacing w:before="60" w:after="60"/>
              <w:rPr>
                <w:lang w:val="el-GR" w:eastAsia="el-GR"/>
              </w:rPr>
            </w:pPr>
            <w:r>
              <w:rPr>
                <w:lang w:val="el-GR" w:eastAsia="el-GR"/>
              </w:rPr>
              <w:fldChar w:fldCharType="begin"/>
            </w:r>
            <w:r>
              <w:rPr>
                <w:lang w:val="el-GR" w:eastAsia="el-GR"/>
              </w:rPr>
              <w:instrText xml:space="preserve"> REF _Ref158293555 \r \h </w:instrText>
            </w:r>
            <w:r>
              <w:rPr>
                <w:lang w:val="el-GR" w:eastAsia="el-GR"/>
              </w:rPr>
            </w:r>
            <w:r>
              <w:rPr>
                <w:lang w:val="el-GR" w:eastAsia="el-GR"/>
              </w:rPr>
              <w:fldChar w:fldCharType="separate"/>
            </w:r>
            <w:r w:rsidR="0032466D">
              <w:rPr>
                <w:lang w:val="el-GR" w:eastAsia="el-GR"/>
              </w:rPr>
              <w:t>1.2.2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rsidP="00130E02">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rsidP="00130E02">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70FB9EEE" w:rsidR="00E36548" w:rsidRPr="00843444" w:rsidRDefault="00130E02" w:rsidP="00C4217E">
            <w:pPr>
              <w:spacing w:before="60" w:after="60"/>
              <w:rPr>
                <w:lang w:val="el-GR" w:eastAsia="el-GR"/>
              </w:rPr>
            </w:pPr>
            <w:r>
              <w:rPr>
                <w:lang w:val="el-GR" w:eastAsia="el-GR"/>
              </w:rPr>
              <w:fldChar w:fldCharType="begin"/>
            </w:r>
            <w:r>
              <w:rPr>
                <w:lang w:val="el-GR" w:eastAsia="el-GR"/>
              </w:rPr>
              <w:instrText xml:space="preserve"> REF _Ref158293578 \r \h </w:instrText>
            </w:r>
            <w:r>
              <w:rPr>
                <w:lang w:val="el-GR" w:eastAsia="el-GR"/>
              </w:rPr>
            </w:r>
            <w:r>
              <w:rPr>
                <w:lang w:val="el-GR" w:eastAsia="el-GR"/>
              </w:rPr>
              <w:fldChar w:fldCharType="separate"/>
            </w:r>
            <w:r w:rsidR="0032466D">
              <w:rPr>
                <w:lang w:val="el-GR" w:eastAsia="el-GR"/>
              </w:rPr>
              <w:t>2.1</w:t>
            </w:r>
            <w:r>
              <w:rPr>
                <w:lang w:val="el-GR" w:eastAsia="el-GR"/>
              </w:rPr>
              <w:fldChar w:fldCharType="end"/>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rsidP="00130E02">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0DEF3668" w:rsidR="00843444" w:rsidRPr="00843444" w:rsidRDefault="00130E02" w:rsidP="00C4217E">
            <w:pPr>
              <w:spacing w:before="60" w:after="60"/>
              <w:rPr>
                <w:lang w:val="el-GR" w:eastAsia="el-GR"/>
              </w:rPr>
            </w:pPr>
            <w:r>
              <w:rPr>
                <w:lang w:val="el-GR" w:eastAsia="el-GR"/>
              </w:rPr>
              <w:fldChar w:fldCharType="begin"/>
            </w:r>
            <w:r>
              <w:rPr>
                <w:lang w:val="el-GR" w:eastAsia="el-GR"/>
              </w:rPr>
              <w:instrText xml:space="preserve"> REF _Ref158293583 \r \h </w:instrText>
            </w:r>
            <w:r>
              <w:rPr>
                <w:lang w:val="el-GR" w:eastAsia="el-GR"/>
              </w:rPr>
            </w:r>
            <w:r>
              <w:rPr>
                <w:lang w:val="el-GR" w:eastAsia="el-GR"/>
              </w:rPr>
              <w:fldChar w:fldCharType="separate"/>
            </w:r>
            <w:r w:rsidR="0032466D">
              <w:rPr>
                <w:lang w:val="el-GR" w:eastAsia="el-GR"/>
              </w:rPr>
              <w:t>2.2</w:t>
            </w:r>
            <w:r>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rsidP="00130E02">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7FD6AC4A" w:rsidR="00E36548" w:rsidRPr="00252398" w:rsidRDefault="00130E02" w:rsidP="00C4217E">
            <w:pPr>
              <w:spacing w:before="60" w:after="60"/>
              <w:rPr>
                <w:lang w:val="el-GR" w:eastAsia="el-GR"/>
              </w:rPr>
            </w:pPr>
            <w:r>
              <w:rPr>
                <w:lang w:val="el-GR" w:eastAsia="el-GR"/>
              </w:rPr>
              <w:fldChar w:fldCharType="begin"/>
            </w:r>
            <w:r>
              <w:rPr>
                <w:lang w:val="el-GR" w:eastAsia="el-GR"/>
              </w:rPr>
              <w:instrText xml:space="preserve"> REF _Ref158293589 \r \h </w:instrText>
            </w:r>
            <w:r>
              <w:rPr>
                <w:lang w:val="el-GR" w:eastAsia="el-GR"/>
              </w:rPr>
            </w:r>
            <w:r>
              <w:rPr>
                <w:lang w:val="el-GR" w:eastAsia="el-GR"/>
              </w:rPr>
              <w:fldChar w:fldCharType="separate"/>
            </w:r>
            <w:r w:rsidR="0032466D">
              <w:rPr>
                <w:lang w:val="el-GR" w:eastAsia="el-GR"/>
              </w:rPr>
              <w:t>2.3</w:t>
            </w:r>
            <w:r>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rsidP="00130E02">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100549FB"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32466D" w:rsidRPr="00603221">
              <w:rPr>
                <w:lang w:val="el-GR"/>
              </w:rPr>
              <w:t>ΠΑΡΑΡΤΗΜΑ ΙΙ – Πίνακες Συμμόρφωσης</w:t>
            </w:r>
            <w:r>
              <w:rPr>
                <w:b/>
                <w:lang w:val="el-GR" w:eastAsia="el-GR"/>
              </w:rPr>
              <w:fldChar w:fldCharType="end"/>
            </w:r>
          </w:p>
        </w:tc>
      </w:tr>
      <w:tr w:rsidR="00E36548" w:rsidRPr="00B20A8A"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130E02">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6DE7DD"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32466D" w:rsidRPr="00603221">
              <w:rPr>
                <w:lang w:val="el-GR"/>
              </w:rPr>
              <w:t xml:space="preserve">ΠΑΡΑΡΤΗΜΑ </w:t>
            </w:r>
            <w:r w:rsidR="0032466D" w:rsidRPr="00603221">
              <w:t>VI</w:t>
            </w:r>
            <w:r w:rsidR="0032466D"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ED6185">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6" w:name="_Ref510087099"/>
      <w:bookmarkStart w:id="507" w:name="_Ref40980023"/>
      <w:bookmarkStart w:id="508" w:name="_Ref40980058"/>
      <w:bookmarkStart w:id="509" w:name="_Ref40980548"/>
      <w:bookmarkStart w:id="510" w:name="_Ref55324421"/>
      <w:bookmarkStart w:id="511" w:name="_Toc97194378"/>
      <w:bookmarkStart w:id="512" w:name="_Toc97194482"/>
      <w:bookmarkStart w:id="513" w:name="_Toc158293721"/>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6"/>
      <w:bookmarkEnd w:id="507"/>
      <w:bookmarkEnd w:id="508"/>
      <w:bookmarkEnd w:id="509"/>
      <w:bookmarkEnd w:id="510"/>
      <w:bookmarkEnd w:id="511"/>
      <w:bookmarkEnd w:id="512"/>
      <w:bookmarkEnd w:id="513"/>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rsidP="00130E02">
      <w:pPr>
        <w:pStyle w:val="3"/>
        <w:numPr>
          <w:ilvl w:val="2"/>
          <w:numId w:val="15"/>
        </w:numPr>
        <w:ind w:left="1134" w:hanging="414"/>
        <w:rPr>
          <w:rFonts w:cs="Tahoma"/>
          <w:lang w:val="el-GR"/>
        </w:rPr>
      </w:pPr>
      <w:bookmarkStart w:id="514" w:name="_Toc46178225"/>
      <w:bookmarkStart w:id="515" w:name="_Toc46178713"/>
      <w:bookmarkStart w:id="516" w:name="_Toc46179200"/>
      <w:bookmarkStart w:id="517" w:name="_Toc63254467"/>
      <w:bookmarkStart w:id="518" w:name="_Ref104352824"/>
      <w:bookmarkStart w:id="519" w:name="_Ref104352827"/>
      <w:bookmarkStart w:id="520" w:name="_Ref104352962"/>
      <w:bookmarkStart w:id="521" w:name="_Toc240445882"/>
      <w:bookmarkStart w:id="522" w:name="_Toc366852703"/>
      <w:bookmarkStart w:id="523" w:name="_Toc10632754"/>
      <w:bookmarkStart w:id="524" w:name="_Toc42167521"/>
      <w:bookmarkStart w:id="525" w:name="_Ref52978018"/>
      <w:bookmarkStart w:id="526" w:name="_Toc53671374"/>
      <w:bookmarkStart w:id="527" w:name="_Toc97194384"/>
      <w:bookmarkStart w:id="528" w:name="_Toc97194488"/>
      <w:bookmarkStart w:id="529" w:name="_Toc158293722"/>
      <w:bookmarkEnd w:id="514"/>
      <w:bookmarkEnd w:id="515"/>
      <w:bookmarkEnd w:id="516"/>
      <w:r w:rsidRPr="00C4217E">
        <w:rPr>
          <w:rFonts w:cs="Tahoma"/>
          <w:lang w:val="el-GR"/>
        </w:rPr>
        <w:t>Συγκεντρωτικός Πίνακας Οικονομικής Προσφοράς</w:t>
      </w:r>
      <w:bookmarkEnd w:id="517"/>
      <w:r w:rsidRPr="00C4217E">
        <w:rPr>
          <w:rFonts w:cs="Tahoma"/>
          <w:lang w:val="el-GR"/>
        </w:rPr>
        <w:t xml:space="preserve"> Έργου</w:t>
      </w:r>
      <w:bookmarkEnd w:id="518"/>
      <w:bookmarkEnd w:id="519"/>
      <w:bookmarkEnd w:id="520"/>
      <w:bookmarkEnd w:id="521"/>
      <w:bookmarkEnd w:id="522"/>
      <w:bookmarkEnd w:id="523"/>
      <w:bookmarkEnd w:id="524"/>
      <w:bookmarkEnd w:id="525"/>
      <w:bookmarkEnd w:id="526"/>
      <w:bookmarkEnd w:id="527"/>
      <w:bookmarkEnd w:id="528"/>
      <w:bookmarkEnd w:id="5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B20A8A"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2EF2B3B" w:rsidR="00842CDC" w:rsidRPr="00840707" w:rsidRDefault="00B92A37" w:rsidP="00842CDC">
            <w:pPr>
              <w:keepNext/>
              <w:keepLines/>
              <w:spacing w:before="60" w:after="60"/>
              <w:rPr>
                <w:sz w:val="18"/>
                <w:szCs w:val="18"/>
                <w:lang w:val="el-GR"/>
              </w:rPr>
            </w:pPr>
            <w:r w:rsidRPr="00B92A37">
              <w:rPr>
                <w:sz w:val="18"/>
                <w:szCs w:val="18"/>
                <w:lang w:val="el-GR"/>
              </w:rPr>
              <w:t>Σύστημα παροχής Υπηρεσίας Εικονικού Βοηθού σε πλήρη επιχειρησιακή λειτουργία</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B20A8A"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0825CCA1" w:rsidR="00907FAD" w:rsidRPr="003E609D" w:rsidRDefault="00B92A37" w:rsidP="00842CDC">
            <w:pPr>
              <w:keepNext/>
              <w:keepLines/>
              <w:spacing w:before="60" w:after="60"/>
              <w:rPr>
                <w:sz w:val="18"/>
                <w:szCs w:val="18"/>
                <w:lang w:val="el-GR"/>
              </w:rPr>
            </w:pPr>
            <w:r w:rsidRPr="00B92A37">
              <w:rPr>
                <w:sz w:val="18"/>
                <w:szCs w:val="18"/>
                <w:lang w:val="el-GR"/>
              </w:rPr>
              <w:t xml:space="preserve">Παροχή υπηρεσιών υποστήριξης, Μηνιαίες αναφορές </w:t>
            </w:r>
            <w:r w:rsidR="007F270E" w:rsidRPr="00B92A37">
              <w:rPr>
                <w:sz w:val="18"/>
                <w:szCs w:val="18"/>
                <w:lang w:val="el-GR"/>
              </w:rPr>
              <w:t>προόδου</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30" w:name="_Ref104352863"/>
      <w:bookmarkStart w:id="531" w:name="_Ref104352865"/>
      <w:bookmarkStart w:id="532" w:name="_Ref104352990"/>
      <w:bookmarkStart w:id="533" w:name="_Toc240445883"/>
      <w:bookmarkStart w:id="534" w:name="_Toc366852704"/>
      <w:bookmarkStart w:id="535" w:name="_Toc10632755"/>
      <w:bookmarkStart w:id="536" w:name="_Toc42167522"/>
    </w:p>
    <w:bookmarkEnd w:id="530"/>
    <w:bookmarkEnd w:id="531"/>
    <w:bookmarkEnd w:id="532"/>
    <w:bookmarkEnd w:id="533"/>
    <w:bookmarkEnd w:id="534"/>
    <w:bookmarkEnd w:id="535"/>
    <w:bookmarkEnd w:id="536"/>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ED6185">
          <w:headerReference w:type="first" r:id="rId36"/>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7" w:name="_Ref494118533"/>
      <w:bookmarkStart w:id="538" w:name="_Ref40984039"/>
      <w:bookmarkStart w:id="539" w:name="_Toc97194386"/>
      <w:bookmarkStart w:id="540" w:name="_Toc97194490"/>
      <w:bookmarkStart w:id="541" w:name="_Toc158293723"/>
      <w:bookmarkStart w:id="542"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7"/>
      <w:bookmarkEnd w:id="538"/>
      <w:bookmarkEnd w:id="539"/>
      <w:bookmarkEnd w:id="540"/>
      <w:bookmarkEnd w:id="541"/>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rsidP="00130E02">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rsidP="00130E02">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rsidP="00130E02">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rsidP="00130E02">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42"/>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3" w:name="_Ref496623895"/>
      <w:bookmarkStart w:id="544" w:name="_Ref496624676"/>
      <w:bookmarkStart w:id="545" w:name="_Ref496625135"/>
      <w:bookmarkStart w:id="546" w:name="_Toc97194387"/>
      <w:bookmarkStart w:id="547"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8" w:name="_Toc158293724"/>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43"/>
      <w:bookmarkEnd w:id="544"/>
      <w:bookmarkEnd w:id="545"/>
      <w:bookmarkEnd w:id="546"/>
      <w:bookmarkEnd w:id="547"/>
      <w:bookmarkEnd w:id="548"/>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49" w:name="_Toc43634808"/>
      <w:bookmarkStart w:id="550" w:name="_Toc44821188"/>
      <w:bookmarkStart w:id="551" w:name="_Toc48552980"/>
      <w:bookmarkStart w:id="552" w:name="_Toc49073807"/>
      <w:bookmarkStart w:id="553" w:name="_Toc62559079"/>
      <w:bookmarkStart w:id="554" w:name="_Toc487799701"/>
      <w:bookmarkStart w:id="555" w:name="_Toc97194388"/>
      <w:bookmarkStart w:id="556" w:name="_Toc97194492"/>
      <w:bookmarkStart w:id="557" w:name="_Toc158293725"/>
      <w:r w:rsidRPr="00603221">
        <w:rPr>
          <w:rFonts w:cs="Tahoma"/>
          <w:szCs w:val="22"/>
          <w:u w:val="single"/>
          <w:lang w:val="el-GR"/>
        </w:rPr>
        <w:t>Εγγυητική Επιστολή Συμμετοχής</w:t>
      </w:r>
      <w:bookmarkEnd w:id="549"/>
      <w:bookmarkEnd w:id="550"/>
      <w:bookmarkEnd w:id="551"/>
      <w:bookmarkEnd w:id="552"/>
      <w:bookmarkEnd w:id="553"/>
      <w:bookmarkEnd w:id="554"/>
      <w:bookmarkEnd w:id="555"/>
      <w:bookmarkEnd w:id="556"/>
      <w:bookmarkEnd w:id="557"/>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11F00B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58" w:name="_Hlk67671899"/>
      <w:r w:rsidRPr="00603221">
        <w:rPr>
          <w:lang w:val="el-GR" w:eastAsia="el-GR"/>
        </w:rPr>
        <w:t xml:space="preserve">σύμφωνα </w:t>
      </w:r>
      <w:r w:rsidRPr="00BE3971">
        <w:rPr>
          <w:lang w:val="el-GR" w:eastAsia="el-GR"/>
        </w:rPr>
        <w:t xml:space="preserve">με την παρ. </w:t>
      </w:r>
      <w:r w:rsidR="004A3382" w:rsidRPr="00BE3971">
        <w:rPr>
          <w:b/>
          <w:bCs/>
          <w:lang w:val="el-GR"/>
        </w:rPr>
        <w:fldChar w:fldCharType="begin"/>
      </w:r>
      <w:r w:rsidR="004A3382" w:rsidRPr="00BE3971">
        <w:rPr>
          <w:lang w:val="el-GR" w:eastAsia="el-GR"/>
        </w:rPr>
        <w:instrText xml:space="preserve"> REF _Ref496542081 \r \h </w:instrText>
      </w:r>
      <w:r w:rsidR="00DF02B0" w:rsidRPr="00BE3971">
        <w:rPr>
          <w:b/>
          <w:bCs/>
          <w:lang w:val="el-GR"/>
        </w:rPr>
        <w:instrText xml:space="preserve"> \* MERGEFORMAT </w:instrText>
      </w:r>
      <w:r w:rsidR="004A3382" w:rsidRPr="00BE3971">
        <w:rPr>
          <w:b/>
          <w:bCs/>
          <w:lang w:val="el-GR"/>
        </w:rPr>
      </w:r>
      <w:r w:rsidR="004A3382" w:rsidRPr="00BE3971">
        <w:rPr>
          <w:b/>
          <w:bCs/>
          <w:lang w:val="el-GR"/>
        </w:rPr>
        <w:fldChar w:fldCharType="separate"/>
      </w:r>
      <w:r w:rsidR="0032466D">
        <w:rPr>
          <w:lang w:val="el-GR" w:eastAsia="el-GR"/>
        </w:rPr>
        <w:t>2.2.2</w:t>
      </w:r>
      <w:r w:rsidR="004A3382" w:rsidRPr="00BE3971">
        <w:rPr>
          <w:b/>
          <w:bCs/>
          <w:lang w:val="el-GR"/>
        </w:rPr>
        <w:fldChar w:fldCharType="end"/>
      </w:r>
      <w:r w:rsidR="004A3382" w:rsidRPr="00BE3971">
        <w:rPr>
          <w:lang w:val="el-GR" w:eastAsia="el-GR"/>
        </w:rPr>
        <w:t xml:space="preserve"> της παρούσας </w:t>
      </w:r>
      <w:r w:rsidRPr="00603221">
        <w:rPr>
          <w:lang w:val="el-GR" w:eastAsia="el-GR"/>
        </w:rPr>
        <w:t xml:space="preserve">, </w:t>
      </w:r>
      <w:bookmarkEnd w:id="558"/>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59" w:name="_Toc97194389"/>
      <w:bookmarkStart w:id="560" w:name="_Toc97194493"/>
      <w:bookmarkStart w:id="561" w:name="_Toc158293726"/>
      <w:r w:rsidRPr="00603221">
        <w:rPr>
          <w:rFonts w:cs="Tahoma"/>
          <w:szCs w:val="22"/>
          <w:u w:val="single"/>
          <w:lang w:val="el-GR"/>
        </w:rPr>
        <w:t>Εγγυητική Επιστολή Καλής Εκτέλεσης</w:t>
      </w:r>
      <w:bookmarkEnd w:id="559"/>
      <w:bookmarkEnd w:id="560"/>
      <w:bookmarkEnd w:id="561"/>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2" w:name="_Toc336420407"/>
      <w:r w:rsidRPr="00603221">
        <w:rPr>
          <w:lang w:val="el-GR"/>
        </w:rPr>
        <w:t>ΕΚΔΟΤΗΣ (Πλήρης επωνυμία).......................................................................</w:t>
      </w:r>
      <w:bookmarkEnd w:id="562"/>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CC082E5" w:rsidR="007A7DCA" w:rsidRPr="00603221" w:rsidRDefault="007A7DCA" w:rsidP="007A7DCA">
      <w:pPr>
        <w:rPr>
          <w:lang w:val="el-GR"/>
        </w:rPr>
      </w:pPr>
      <w:r w:rsidRPr="00603221">
        <w:rPr>
          <w:lang w:val="el-GR"/>
        </w:rPr>
        <w:t xml:space="preserve">Η παρούσα ισχύει μέχρι και την ............... </w:t>
      </w:r>
      <w:bookmarkStart w:id="56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2466D">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3"/>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4" w:name="_Toc97194393"/>
      <w:bookmarkStart w:id="565" w:name="_Toc97194497"/>
      <w:bookmarkStart w:id="566" w:name="_Toc158293727"/>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4"/>
      <w:bookmarkEnd w:id="565"/>
      <w:bookmarkEnd w:id="566"/>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7" w:name="_Ref118477993"/>
      <w:bookmarkStart w:id="568" w:name="_Toc158293728"/>
      <w:bookmarkStart w:id="569"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7"/>
      <w:bookmarkEnd w:id="568"/>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2321BD8A" w:rsidR="006C03D6" w:rsidRPr="00E532F8" w:rsidRDefault="006C03D6" w:rsidP="006C03D6">
      <w:pPr>
        <w:spacing w:line="276" w:lineRule="auto"/>
        <w:rPr>
          <w:lang w:val="el-GR"/>
        </w:rPr>
      </w:pPr>
      <w:r w:rsidRPr="545244BF">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9"/>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ED618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64D2A" w14:textId="77777777" w:rsidR="004D4360" w:rsidRDefault="004D4360">
      <w:pPr>
        <w:spacing w:after="0"/>
      </w:pPr>
      <w:r>
        <w:separator/>
      </w:r>
    </w:p>
  </w:endnote>
  <w:endnote w:type="continuationSeparator" w:id="0">
    <w:p w14:paraId="19322E47" w14:textId="77777777" w:rsidR="004D4360" w:rsidRDefault="004D43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A4D0" w14:textId="77777777" w:rsidR="004D4360" w:rsidRDefault="004D4360">
      <w:pPr>
        <w:spacing w:after="0"/>
      </w:pPr>
      <w:r>
        <w:separator/>
      </w:r>
    </w:p>
  </w:footnote>
  <w:footnote w:type="continuationSeparator" w:id="0">
    <w:p w14:paraId="32AAB721" w14:textId="77777777" w:rsidR="004D4360" w:rsidRDefault="004D4360">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sidRPr="007E1EEB">
        <w:rPr>
          <w:rStyle w:val="ab"/>
        </w:rPr>
        <w:footnoteRef/>
      </w:r>
      <w:r w:rsidRPr="007E1EEB">
        <w:rPr>
          <w:lang w:val="el-GR"/>
        </w:rPr>
        <w:t xml:space="preserve"> </w:t>
      </w:r>
      <w:r w:rsidRPr="007E1EEB">
        <w:rPr>
          <w:lang w:val="el-GR"/>
        </w:rPr>
        <w:tab/>
      </w:r>
      <w:r w:rsidRPr="007E1EEB">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r>
      <w:r>
        <w:rPr>
          <w:lang w:val="el-GR"/>
        </w:rPr>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F1538B" w:rsidRPr="00C622A6" w:rsidRDefault="00F1538B" w:rsidP="005052FB">
      <w:pPr>
        <w:pStyle w:val="af4"/>
        <w:rPr>
          <w:ins w:id="383" w:author="Συντάκτης"/>
          <w:del w:id="384"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47448536" w:rsidR="00994167" w:rsidRPr="008C2DCB" w:rsidRDefault="007E1EEB" w:rsidP="003E1CBC">
    <w:pPr>
      <w:pBdr>
        <w:bottom w:val="single" w:sz="4" w:space="1" w:color="auto"/>
      </w:pBdr>
      <w:rPr>
        <w:i/>
        <w:iCs/>
        <w:sz w:val="20"/>
        <w:lang w:val="el-GR"/>
      </w:rPr>
    </w:pPr>
    <w:r w:rsidRPr="008C2DCB">
      <w:rPr>
        <w:i/>
        <w:iCs/>
        <w:sz w:val="20"/>
        <w:szCs w:val="20"/>
        <w:lang w:val="el-GR"/>
      </w:rPr>
      <w:t xml:space="preserve">Διακήρυξη </w:t>
    </w:r>
    <w:r w:rsidR="00994167" w:rsidRPr="008C2DCB">
      <w:rPr>
        <w:i/>
        <w:iCs/>
        <w:sz w:val="20"/>
        <w:szCs w:val="20"/>
        <w:lang w:val="el-GR"/>
      </w:rPr>
      <w:t>Ηλεκτρονικ</w:t>
    </w:r>
    <w:r w:rsidRPr="008C2DCB">
      <w:rPr>
        <w:i/>
        <w:iCs/>
        <w:sz w:val="20"/>
        <w:szCs w:val="20"/>
        <w:lang w:val="el-GR"/>
      </w:rPr>
      <w:t>ού</w:t>
    </w:r>
    <w:r w:rsidR="00994167" w:rsidRPr="008C2DCB">
      <w:rPr>
        <w:i/>
        <w:iCs/>
        <w:sz w:val="20"/>
        <w:szCs w:val="20"/>
        <w:lang w:val="el-GR"/>
      </w:rPr>
      <w:t xml:space="preserve"> Ανοικτ</w:t>
    </w:r>
    <w:r w:rsidRPr="008C2DCB">
      <w:rPr>
        <w:i/>
        <w:iCs/>
        <w:sz w:val="20"/>
        <w:szCs w:val="20"/>
        <w:lang w:val="el-GR"/>
      </w:rPr>
      <w:t>ού</w:t>
    </w:r>
    <w:r w:rsidR="00994167" w:rsidRPr="008C2DCB">
      <w:rPr>
        <w:i/>
        <w:iCs/>
        <w:sz w:val="20"/>
        <w:szCs w:val="20"/>
        <w:lang w:val="el-GR"/>
      </w:rPr>
      <w:t xml:space="preserve"> Κάτω των Ορίων </w:t>
    </w:r>
    <w:r w:rsidRPr="008C2DCB">
      <w:rPr>
        <w:i/>
        <w:iCs/>
        <w:sz w:val="20"/>
        <w:szCs w:val="20"/>
        <w:lang w:val="el-GR"/>
      </w:rPr>
      <w:t xml:space="preserve">Διαγωνισμού </w:t>
    </w:r>
    <w:r w:rsidR="00994167" w:rsidRPr="008C2DCB">
      <w:rPr>
        <w:i/>
        <w:iCs/>
        <w:sz w:val="20"/>
        <w:szCs w:val="20"/>
        <w:lang w:val="el-GR"/>
      </w:rPr>
      <w:t>για το Έργο «</w:t>
    </w:r>
    <w:r w:rsidR="008063A1" w:rsidRPr="008C2DCB">
      <w:rPr>
        <w:i/>
        <w:iCs/>
        <w:sz w:val="20"/>
        <w:szCs w:val="20"/>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4114C1" w:rsidRPr="008C2DCB">
      <w:rPr>
        <w:i/>
        <w:iCs/>
        <w:sz w:val="20"/>
        <w:szCs w:val="20"/>
        <w:lang w:val="el-GR"/>
      </w:rPr>
      <w:t>«</w:t>
    </w:r>
    <w:r w:rsidR="009B1CD6" w:rsidRPr="008C2DCB">
      <w:rPr>
        <w:i/>
        <w:iCs/>
        <w:sz w:val="20"/>
        <w:szCs w:val="20"/>
        <w:lang w:val="el-GR"/>
      </w:rPr>
      <w:t>Τουρισμός για όλους 2024</w:t>
    </w:r>
    <w:r w:rsidR="004114C1" w:rsidRPr="008C2DCB">
      <w:rPr>
        <w:i/>
        <w:iCs/>
        <w:sz w:val="20"/>
        <w:szCs w:val="20"/>
        <w:lang w:val="el-GR"/>
      </w:rPr>
      <w:t>»</w:t>
    </w:r>
    <w:r w:rsidR="00FC7B6B" w:rsidRPr="008C2DCB">
      <w:rPr>
        <w:i/>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B20A8A"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Symbol" w:eastAsia="Symbol" w:hAnsi="Symbol" w:cs="Symbol"/>
              <w:noProof/>
              <w:sz w:val="16"/>
              <w:szCs w:val="16"/>
              <w:lang w:eastAsia="en-US"/>
            </w:rPr>
            <w:t>·</w:t>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B20A8A"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Symbol" w:eastAsia="Symbol" w:hAnsi="Symbol" w:cs="Symbol"/>
              <w:noProof/>
              <w:sz w:val="16"/>
              <w:szCs w:val="16"/>
              <w:lang w:eastAsia="en-US"/>
            </w:rPr>
            <w:t>·</w:t>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8A04AE">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4C281987" w:rsidR="003E1CBC" w:rsidRPr="00A94CDB" w:rsidRDefault="007E1EEB" w:rsidP="007E1EEB">
    <w:pPr>
      <w:pBdr>
        <w:bottom w:val="single" w:sz="4" w:space="1" w:color="auto"/>
      </w:pBdr>
      <w:rPr>
        <w:i/>
        <w:iCs/>
        <w:sz w:val="20"/>
        <w:lang w:val="el-GR"/>
      </w:rPr>
    </w:pPr>
    <w:r w:rsidRPr="00A94CDB">
      <w:rPr>
        <w:i/>
        <w:iCs/>
        <w:sz w:val="20"/>
        <w:szCs w:val="20"/>
        <w:lang w:val="el-GR"/>
      </w:rPr>
      <w:t>Διακήρυξη Ηλεκτρονικού Ανοικτού Κάτω των Ορίων Διαγωνισμού για το Έργο «Υπηρεσίες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9B1CD6" w:rsidRPr="00A94CDB">
      <w:rPr>
        <w:i/>
        <w:iCs/>
        <w:sz w:val="20"/>
        <w:szCs w:val="20"/>
        <w:lang w:val="el-GR"/>
      </w:rPr>
      <w:t>Τουρισμός για όλους 2024</w:t>
    </w:r>
    <w:r w:rsidRPr="00A94CDB">
      <w:rPr>
        <w:i/>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B4D9" w14:textId="6D883F22" w:rsidR="545244BF" w:rsidRPr="004E1D9C" w:rsidRDefault="545244BF" w:rsidP="008C2DCB">
    <w:pPr>
      <w:pBdr>
        <w:bottom w:val="single" w:sz="4" w:space="1" w:color="auto"/>
      </w:pBdr>
      <w:rPr>
        <w:i/>
        <w:iCs/>
        <w:sz w:val="20"/>
        <w:szCs w:val="20"/>
        <w:lang w:val="el-GR"/>
      </w:rPr>
    </w:pPr>
    <w:r w:rsidRPr="545244BF">
      <w:rPr>
        <w:sz w:val="20"/>
        <w:szCs w:val="20"/>
        <w:lang w:val="el-GR"/>
      </w:rPr>
      <w:t xml:space="preserve"> </w:t>
    </w:r>
    <w:r w:rsidRPr="004E1D9C">
      <w:rPr>
        <w:i/>
        <w:iCs/>
        <w:sz w:val="20"/>
        <w:szCs w:val="20"/>
        <w:lang w:val="el-GR"/>
      </w:rPr>
      <w:t>Διακήρυξη Ηλεκτρονικού Ανοικτού Κάτω των Ορίων Διαγωνισμού για το Έργο «Υπηρεσίες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«Τουρισμός για όλους 2024»»</w:t>
    </w:r>
  </w:p>
  <w:p w14:paraId="2F1EA953" w14:textId="5E424606" w:rsidR="545244BF" w:rsidRDefault="545244BF" w:rsidP="545244BF">
    <w:pPr>
      <w:pStyle w:val="af3"/>
      <w:pBdr>
        <w:bottom w:val="single" w:sz="4" w:space="1" w:color="auto"/>
      </w:pBdr>
      <w:rPr>
        <w:b/>
        <w:bCs/>
        <w:sz w:val="20"/>
        <w:szCs w:val="20"/>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546D1E1C"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 </w:t>
    </w:r>
    <w:r w:rsidR="001A231B" w:rsidRPr="004E1D9C">
      <w:rPr>
        <w:i/>
        <w:i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9B1CD6" w:rsidRPr="004E1D9C">
      <w:rPr>
        <w:i/>
        <w:iCs/>
        <w:sz w:val="20"/>
        <w:szCs w:val="20"/>
        <w:lang w:val="el-GR"/>
      </w:rPr>
      <w:t>Τουρισμός για όλους 2024</w:t>
    </w:r>
    <w:r w:rsidR="001A231B" w:rsidRPr="004E1D9C">
      <w:rPr>
        <w:i/>
        <w:i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EFD4A09"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 </w:t>
    </w:r>
    <w:r w:rsidR="001A231B" w:rsidRPr="004E1D9C">
      <w:rPr>
        <w:i/>
        <w:i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9B1CD6" w:rsidRPr="004E1D9C">
      <w:rPr>
        <w:i/>
        <w:iCs/>
        <w:sz w:val="20"/>
        <w:szCs w:val="20"/>
        <w:lang w:val="el-GR"/>
      </w:rPr>
      <w:t>Τουρισμός για όλους 2024</w:t>
    </w:r>
    <w:r w:rsidR="001A231B" w:rsidRPr="004E1D9C">
      <w:rPr>
        <w:i/>
        <w:i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6"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0"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A904B1F"/>
    <w:multiLevelType w:val="multilevel"/>
    <w:tmpl w:val="E8CA4290"/>
    <w:lvl w:ilvl="0">
      <w:start w:val="1"/>
      <w:numFmt w:val="decimal"/>
      <w:lvlText w:val="%1."/>
      <w:lvlJc w:val="left"/>
      <w:pPr>
        <w:ind w:left="360" w:hanging="360"/>
      </w:pPr>
      <w:rPr>
        <w:rFonts w:hint="default"/>
      </w:rPr>
    </w:lvl>
    <w:lvl w:ilvl="1">
      <w:start w:val="1"/>
      <w:numFmt w:val="decimal"/>
      <w:isLgl/>
      <w:lvlText w:val="2.%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4C0A531F"/>
    <w:multiLevelType w:val="hybridMultilevel"/>
    <w:tmpl w:val="21FE7DE6"/>
    <w:lvl w:ilvl="0" w:tplc="040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38F74AD"/>
    <w:multiLevelType w:val="hybridMultilevel"/>
    <w:tmpl w:val="E144A2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C406E0"/>
    <w:multiLevelType w:val="hybridMultilevel"/>
    <w:tmpl w:val="EFCAB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42"/>
  </w:num>
  <w:num w:numId="7" w16cid:durableId="313485463">
    <w:abstractNumId w:val="44"/>
  </w:num>
  <w:num w:numId="8" w16cid:durableId="605237122">
    <w:abstractNumId w:val="21"/>
  </w:num>
  <w:num w:numId="9" w16cid:durableId="1300720310">
    <w:abstractNumId w:val="36"/>
  </w:num>
  <w:num w:numId="10" w16cid:durableId="462308385">
    <w:abstractNumId w:val="24"/>
  </w:num>
  <w:num w:numId="11" w16cid:durableId="453914364">
    <w:abstractNumId w:val="17"/>
  </w:num>
  <w:num w:numId="12" w16cid:durableId="1123307480">
    <w:abstractNumId w:val="41"/>
  </w:num>
  <w:num w:numId="13" w16cid:durableId="1451170884">
    <w:abstractNumId w:val="48"/>
  </w:num>
  <w:num w:numId="14" w16cid:durableId="1696033305">
    <w:abstractNumId w:val="19"/>
  </w:num>
  <w:num w:numId="15" w16cid:durableId="1359700348">
    <w:abstractNumId w:val="29"/>
  </w:num>
  <w:num w:numId="16" w16cid:durableId="1593975839">
    <w:abstractNumId w:val="27"/>
  </w:num>
  <w:num w:numId="17" w16cid:durableId="640691960">
    <w:abstractNumId w:val="16"/>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2"/>
  </w:num>
  <w:num w:numId="20" w16cid:durableId="1966036465">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31"/>
  </w:num>
  <w:num w:numId="22" w16cid:durableId="2004817948">
    <w:abstractNumId w:val="34"/>
  </w:num>
  <w:num w:numId="23" w16cid:durableId="1322656694">
    <w:abstractNumId w:val="40"/>
  </w:num>
  <w:num w:numId="24" w16cid:durableId="1391339948">
    <w:abstractNumId w:val="45"/>
  </w:num>
  <w:num w:numId="25" w16cid:durableId="1961640555">
    <w:abstractNumId w:val="23"/>
  </w:num>
  <w:num w:numId="26" w16cid:durableId="1149325577">
    <w:abstractNumId w:val="20"/>
  </w:num>
  <w:num w:numId="27" w16cid:durableId="1813447264">
    <w:abstractNumId w:val="38"/>
  </w:num>
  <w:num w:numId="28" w16cid:durableId="1213151024">
    <w:abstractNumId w:val="14"/>
  </w:num>
  <w:num w:numId="29" w16cid:durableId="1478762088">
    <w:abstractNumId w:val="18"/>
  </w:num>
  <w:num w:numId="30" w16cid:durableId="1340742860">
    <w:abstractNumId w:val="13"/>
  </w:num>
  <w:num w:numId="31" w16cid:durableId="2102025460">
    <w:abstractNumId w:val="28"/>
  </w:num>
  <w:num w:numId="32" w16cid:durableId="1145127871">
    <w:abstractNumId w:val="37"/>
  </w:num>
  <w:num w:numId="33" w16cid:durableId="923227122">
    <w:abstractNumId w:val="33"/>
  </w:num>
  <w:num w:numId="34" w16cid:durableId="1014696309">
    <w:abstractNumId w:val="30"/>
  </w:num>
  <w:num w:numId="35" w16cid:durableId="273486221">
    <w:abstractNumId w:val="43"/>
  </w:num>
  <w:num w:numId="36" w16cid:durableId="1139691852">
    <w:abstractNumId w:val="25"/>
  </w:num>
  <w:num w:numId="37" w16cid:durableId="2003502072">
    <w:abstractNumId w:val="47"/>
  </w:num>
  <w:num w:numId="38" w16cid:durableId="1733652607">
    <w:abstractNumId w:val="26"/>
  </w:num>
  <w:num w:numId="39" w16cid:durableId="1829054337">
    <w:abstractNumId w:val="35"/>
  </w:num>
  <w:num w:numId="40" w16cid:durableId="758719819">
    <w:abstractNumId w:val="12"/>
  </w:num>
  <w:num w:numId="41" w16cid:durableId="1739473309">
    <w:abstractNumId w:val="15"/>
  </w:num>
  <w:num w:numId="42" w16cid:durableId="675961517">
    <w:abstractNumId w:val="39"/>
  </w:num>
  <w:num w:numId="43" w16cid:durableId="460467528">
    <w:abstractNumId w:val="32"/>
  </w:num>
  <w:num w:numId="44" w16cid:durableId="1538393786">
    <w:abstractNumId w:val="4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0AB"/>
    <w:rsid w:val="0002590D"/>
    <w:rsid w:val="00025B9C"/>
    <w:rsid w:val="00025CD5"/>
    <w:rsid w:val="00026667"/>
    <w:rsid w:val="0002765E"/>
    <w:rsid w:val="000303BF"/>
    <w:rsid w:val="000309DB"/>
    <w:rsid w:val="00031680"/>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56A"/>
    <w:rsid w:val="00045DCF"/>
    <w:rsid w:val="00046044"/>
    <w:rsid w:val="00046293"/>
    <w:rsid w:val="0004724C"/>
    <w:rsid w:val="00047C57"/>
    <w:rsid w:val="000527FB"/>
    <w:rsid w:val="00053EAE"/>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1405"/>
    <w:rsid w:val="00072601"/>
    <w:rsid w:val="000738BC"/>
    <w:rsid w:val="00074865"/>
    <w:rsid w:val="00074A8F"/>
    <w:rsid w:val="0007513F"/>
    <w:rsid w:val="00076F74"/>
    <w:rsid w:val="0008087C"/>
    <w:rsid w:val="000812DF"/>
    <w:rsid w:val="00081974"/>
    <w:rsid w:val="00084419"/>
    <w:rsid w:val="00086782"/>
    <w:rsid w:val="00087FEA"/>
    <w:rsid w:val="00092ADB"/>
    <w:rsid w:val="00092F07"/>
    <w:rsid w:val="00093CE0"/>
    <w:rsid w:val="00094D2D"/>
    <w:rsid w:val="00095078"/>
    <w:rsid w:val="00095840"/>
    <w:rsid w:val="0009738D"/>
    <w:rsid w:val="000A4A55"/>
    <w:rsid w:val="000A60A0"/>
    <w:rsid w:val="000A7747"/>
    <w:rsid w:val="000B187C"/>
    <w:rsid w:val="000B236D"/>
    <w:rsid w:val="000B285C"/>
    <w:rsid w:val="000B3A30"/>
    <w:rsid w:val="000B6F4E"/>
    <w:rsid w:val="000B7FA2"/>
    <w:rsid w:val="000C04E3"/>
    <w:rsid w:val="000C1AAF"/>
    <w:rsid w:val="000C4648"/>
    <w:rsid w:val="000C4B25"/>
    <w:rsid w:val="000C59AD"/>
    <w:rsid w:val="000C5D2B"/>
    <w:rsid w:val="000C7D80"/>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FD9"/>
    <w:rsid w:val="000F7CE6"/>
    <w:rsid w:val="000F7CF2"/>
    <w:rsid w:val="00100156"/>
    <w:rsid w:val="0010068A"/>
    <w:rsid w:val="00103061"/>
    <w:rsid w:val="00105242"/>
    <w:rsid w:val="00105367"/>
    <w:rsid w:val="00105FBE"/>
    <w:rsid w:val="001061A0"/>
    <w:rsid w:val="00111D5A"/>
    <w:rsid w:val="00113D78"/>
    <w:rsid w:val="00114833"/>
    <w:rsid w:val="00115643"/>
    <w:rsid w:val="001201B6"/>
    <w:rsid w:val="001202D5"/>
    <w:rsid w:val="00122891"/>
    <w:rsid w:val="00123153"/>
    <w:rsid w:val="001253B5"/>
    <w:rsid w:val="00125BF8"/>
    <w:rsid w:val="001308CC"/>
    <w:rsid w:val="00130942"/>
    <w:rsid w:val="00130E02"/>
    <w:rsid w:val="001312AF"/>
    <w:rsid w:val="00132027"/>
    <w:rsid w:val="0013350B"/>
    <w:rsid w:val="00133814"/>
    <w:rsid w:val="00133E0F"/>
    <w:rsid w:val="00135A3A"/>
    <w:rsid w:val="00137A93"/>
    <w:rsid w:val="00137DAA"/>
    <w:rsid w:val="0014064C"/>
    <w:rsid w:val="00140781"/>
    <w:rsid w:val="00140CA7"/>
    <w:rsid w:val="00141E27"/>
    <w:rsid w:val="001424EB"/>
    <w:rsid w:val="00143040"/>
    <w:rsid w:val="001452C0"/>
    <w:rsid w:val="0014633D"/>
    <w:rsid w:val="00146631"/>
    <w:rsid w:val="00147AA3"/>
    <w:rsid w:val="00147B71"/>
    <w:rsid w:val="00151DC8"/>
    <w:rsid w:val="00153F0B"/>
    <w:rsid w:val="00154286"/>
    <w:rsid w:val="00154368"/>
    <w:rsid w:val="00154623"/>
    <w:rsid w:val="0015499C"/>
    <w:rsid w:val="00155375"/>
    <w:rsid w:val="0015675F"/>
    <w:rsid w:val="00157F39"/>
    <w:rsid w:val="0016027A"/>
    <w:rsid w:val="00160FCE"/>
    <w:rsid w:val="00163311"/>
    <w:rsid w:val="00163845"/>
    <w:rsid w:val="001649E0"/>
    <w:rsid w:val="001652F4"/>
    <w:rsid w:val="0016530B"/>
    <w:rsid w:val="001665DD"/>
    <w:rsid w:val="00166662"/>
    <w:rsid w:val="00166AA6"/>
    <w:rsid w:val="00167F10"/>
    <w:rsid w:val="00170B30"/>
    <w:rsid w:val="00170CA8"/>
    <w:rsid w:val="001732D9"/>
    <w:rsid w:val="00175FFA"/>
    <w:rsid w:val="00177F66"/>
    <w:rsid w:val="001811C1"/>
    <w:rsid w:val="00181C40"/>
    <w:rsid w:val="00182529"/>
    <w:rsid w:val="001845CA"/>
    <w:rsid w:val="001852F3"/>
    <w:rsid w:val="001859FA"/>
    <w:rsid w:val="00186621"/>
    <w:rsid w:val="001867FF"/>
    <w:rsid w:val="001869A5"/>
    <w:rsid w:val="00186BF5"/>
    <w:rsid w:val="00187D66"/>
    <w:rsid w:val="00192986"/>
    <w:rsid w:val="00194C49"/>
    <w:rsid w:val="00195A7F"/>
    <w:rsid w:val="001962F3"/>
    <w:rsid w:val="00196E2A"/>
    <w:rsid w:val="001971AE"/>
    <w:rsid w:val="00197834"/>
    <w:rsid w:val="001A0581"/>
    <w:rsid w:val="001A1DE1"/>
    <w:rsid w:val="001A231B"/>
    <w:rsid w:val="001A317F"/>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122A"/>
    <w:rsid w:val="001D6B30"/>
    <w:rsid w:val="001E0711"/>
    <w:rsid w:val="001E11F9"/>
    <w:rsid w:val="001E3887"/>
    <w:rsid w:val="001E38A4"/>
    <w:rsid w:val="001E3C20"/>
    <w:rsid w:val="001E4E76"/>
    <w:rsid w:val="001E54F6"/>
    <w:rsid w:val="001E5B10"/>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A57"/>
    <w:rsid w:val="0021008F"/>
    <w:rsid w:val="002124D4"/>
    <w:rsid w:val="0021350B"/>
    <w:rsid w:val="00213B08"/>
    <w:rsid w:val="002145A1"/>
    <w:rsid w:val="00214DD7"/>
    <w:rsid w:val="0021584B"/>
    <w:rsid w:val="00215C1A"/>
    <w:rsid w:val="002165C3"/>
    <w:rsid w:val="00220C6B"/>
    <w:rsid w:val="00221291"/>
    <w:rsid w:val="00222261"/>
    <w:rsid w:val="0022772A"/>
    <w:rsid w:val="00231358"/>
    <w:rsid w:val="002333E4"/>
    <w:rsid w:val="00235952"/>
    <w:rsid w:val="0023731E"/>
    <w:rsid w:val="002373E7"/>
    <w:rsid w:val="00240449"/>
    <w:rsid w:val="0024279E"/>
    <w:rsid w:val="00243C69"/>
    <w:rsid w:val="00243F84"/>
    <w:rsid w:val="00244A68"/>
    <w:rsid w:val="00244E0C"/>
    <w:rsid w:val="0024503F"/>
    <w:rsid w:val="00245754"/>
    <w:rsid w:val="00246172"/>
    <w:rsid w:val="00246973"/>
    <w:rsid w:val="0025005A"/>
    <w:rsid w:val="002500CC"/>
    <w:rsid w:val="00250252"/>
    <w:rsid w:val="00250B80"/>
    <w:rsid w:val="00252398"/>
    <w:rsid w:val="00252498"/>
    <w:rsid w:val="00253F52"/>
    <w:rsid w:val="002548C3"/>
    <w:rsid w:val="002554B6"/>
    <w:rsid w:val="00255F74"/>
    <w:rsid w:val="00256EE7"/>
    <w:rsid w:val="002578C2"/>
    <w:rsid w:val="00257DF1"/>
    <w:rsid w:val="002604B4"/>
    <w:rsid w:val="002616A3"/>
    <w:rsid w:val="00263C2C"/>
    <w:rsid w:val="00263FBB"/>
    <w:rsid w:val="002654F7"/>
    <w:rsid w:val="00265688"/>
    <w:rsid w:val="002676BC"/>
    <w:rsid w:val="00270326"/>
    <w:rsid w:val="00272B7A"/>
    <w:rsid w:val="00272F1F"/>
    <w:rsid w:val="002743E5"/>
    <w:rsid w:val="00274473"/>
    <w:rsid w:val="002768B4"/>
    <w:rsid w:val="00277F8F"/>
    <w:rsid w:val="0028077E"/>
    <w:rsid w:val="00280B8B"/>
    <w:rsid w:val="00281EC3"/>
    <w:rsid w:val="00282306"/>
    <w:rsid w:val="002858E5"/>
    <w:rsid w:val="00286B99"/>
    <w:rsid w:val="0028724A"/>
    <w:rsid w:val="002906DD"/>
    <w:rsid w:val="00290B29"/>
    <w:rsid w:val="00290DE1"/>
    <w:rsid w:val="00294393"/>
    <w:rsid w:val="0029545C"/>
    <w:rsid w:val="00295C2E"/>
    <w:rsid w:val="00295FEE"/>
    <w:rsid w:val="0029613C"/>
    <w:rsid w:val="00296F4A"/>
    <w:rsid w:val="002A0196"/>
    <w:rsid w:val="002A0D47"/>
    <w:rsid w:val="002A332A"/>
    <w:rsid w:val="002A3476"/>
    <w:rsid w:val="002A37B5"/>
    <w:rsid w:val="002A4B8F"/>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4F5A"/>
    <w:rsid w:val="002D63D3"/>
    <w:rsid w:val="002E1FDE"/>
    <w:rsid w:val="002E219D"/>
    <w:rsid w:val="002E3CAD"/>
    <w:rsid w:val="002E6472"/>
    <w:rsid w:val="002E6C04"/>
    <w:rsid w:val="002F11EB"/>
    <w:rsid w:val="002F15FA"/>
    <w:rsid w:val="002F2BED"/>
    <w:rsid w:val="002F2E92"/>
    <w:rsid w:val="002F337B"/>
    <w:rsid w:val="002F345D"/>
    <w:rsid w:val="002F45FE"/>
    <w:rsid w:val="002F5250"/>
    <w:rsid w:val="002F5759"/>
    <w:rsid w:val="002F59C9"/>
    <w:rsid w:val="002F59FE"/>
    <w:rsid w:val="002F6676"/>
    <w:rsid w:val="002F718F"/>
    <w:rsid w:val="002F74B3"/>
    <w:rsid w:val="003061E3"/>
    <w:rsid w:val="0030791E"/>
    <w:rsid w:val="003103DA"/>
    <w:rsid w:val="00310A95"/>
    <w:rsid w:val="0031166C"/>
    <w:rsid w:val="0031232C"/>
    <w:rsid w:val="00312F18"/>
    <w:rsid w:val="00313255"/>
    <w:rsid w:val="00313850"/>
    <w:rsid w:val="00313E31"/>
    <w:rsid w:val="0031449B"/>
    <w:rsid w:val="00314687"/>
    <w:rsid w:val="00314AB5"/>
    <w:rsid w:val="0031527A"/>
    <w:rsid w:val="003153CD"/>
    <w:rsid w:val="0031590C"/>
    <w:rsid w:val="00315D9D"/>
    <w:rsid w:val="00316B37"/>
    <w:rsid w:val="00317788"/>
    <w:rsid w:val="0032146B"/>
    <w:rsid w:val="003218ED"/>
    <w:rsid w:val="00322BC3"/>
    <w:rsid w:val="0032466D"/>
    <w:rsid w:val="00325734"/>
    <w:rsid w:val="00325C93"/>
    <w:rsid w:val="003260E1"/>
    <w:rsid w:val="00331981"/>
    <w:rsid w:val="00332192"/>
    <w:rsid w:val="003329FF"/>
    <w:rsid w:val="00332C93"/>
    <w:rsid w:val="0033462B"/>
    <w:rsid w:val="00334AD6"/>
    <w:rsid w:val="00334FCA"/>
    <w:rsid w:val="003352C8"/>
    <w:rsid w:val="003355E7"/>
    <w:rsid w:val="003366E9"/>
    <w:rsid w:val="00336E40"/>
    <w:rsid w:val="00341581"/>
    <w:rsid w:val="0034186C"/>
    <w:rsid w:val="00341BE9"/>
    <w:rsid w:val="00341F6A"/>
    <w:rsid w:val="003423F4"/>
    <w:rsid w:val="00343BB2"/>
    <w:rsid w:val="00344FB9"/>
    <w:rsid w:val="0034647E"/>
    <w:rsid w:val="00346ADE"/>
    <w:rsid w:val="00346EFF"/>
    <w:rsid w:val="00347430"/>
    <w:rsid w:val="00352231"/>
    <w:rsid w:val="003528AF"/>
    <w:rsid w:val="0035781F"/>
    <w:rsid w:val="00357CEB"/>
    <w:rsid w:val="00363799"/>
    <w:rsid w:val="0036391B"/>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256"/>
    <w:rsid w:val="00385477"/>
    <w:rsid w:val="003859F5"/>
    <w:rsid w:val="00387954"/>
    <w:rsid w:val="00390733"/>
    <w:rsid w:val="0039187D"/>
    <w:rsid w:val="00391B02"/>
    <w:rsid w:val="00395A63"/>
    <w:rsid w:val="00395B4A"/>
    <w:rsid w:val="003967C9"/>
    <w:rsid w:val="003A0B33"/>
    <w:rsid w:val="003A109E"/>
    <w:rsid w:val="003A206A"/>
    <w:rsid w:val="003A4033"/>
    <w:rsid w:val="003A58A3"/>
    <w:rsid w:val="003A5AAC"/>
    <w:rsid w:val="003A7B9C"/>
    <w:rsid w:val="003B04C4"/>
    <w:rsid w:val="003B0AEB"/>
    <w:rsid w:val="003B0E89"/>
    <w:rsid w:val="003B13AE"/>
    <w:rsid w:val="003B188D"/>
    <w:rsid w:val="003B211F"/>
    <w:rsid w:val="003B274C"/>
    <w:rsid w:val="003B2FC7"/>
    <w:rsid w:val="003B3131"/>
    <w:rsid w:val="003B3512"/>
    <w:rsid w:val="003B4D3A"/>
    <w:rsid w:val="003B51C3"/>
    <w:rsid w:val="003B5439"/>
    <w:rsid w:val="003B5F79"/>
    <w:rsid w:val="003C0732"/>
    <w:rsid w:val="003C0ACD"/>
    <w:rsid w:val="003C2BEF"/>
    <w:rsid w:val="003C5B37"/>
    <w:rsid w:val="003C7F98"/>
    <w:rsid w:val="003D0035"/>
    <w:rsid w:val="003D047E"/>
    <w:rsid w:val="003D0692"/>
    <w:rsid w:val="003D154A"/>
    <w:rsid w:val="003D1750"/>
    <w:rsid w:val="003D191F"/>
    <w:rsid w:val="003D21DA"/>
    <w:rsid w:val="003D3032"/>
    <w:rsid w:val="003D36E3"/>
    <w:rsid w:val="003D5F3C"/>
    <w:rsid w:val="003D5F82"/>
    <w:rsid w:val="003D60E4"/>
    <w:rsid w:val="003E1CBC"/>
    <w:rsid w:val="003E1DB4"/>
    <w:rsid w:val="003E289C"/>
    <w:rsid w:val="003E3336"/>
    <w:rsid w:val="003E34BF"/>
    <w:rsid w:val="003E35FD"/>
    <w:rsid w:val="003E366C"/>
    <w:rsid w:val="003E3B91"/>
    <w:rsid w:val="003E4177"/>
    <w:rsid w:val="003E44A9"/>
    <w:rsid w:val="003E468D"/>
    <w:rsid w:val="003E4A7B"/>
    <w:rsid w:val="003E5239"/>
    <w:rsid w:val="003E609D"/>
    <w:rsid w:val="003F02EE"/>
    <w:rsid w:val="003F0D9A"/>
    <w:rsid w:val="003F29C4"/>
    <w:rsid w:val="003F2A53"/>
    <w:rsid w:val="003F3008"/>
    <w:rsid w:val="003F6160"/>
    <w:rsid w:val="003F6DB2"/>
    <w:rsid w:val="003F6F09"/>
    <w:rsid w:val="003F7D30"/>
    <w:rsid w:val="00400357"/>
    <w:rsid w:val="004004AE"/>
    <w:rsid w:val="00401C3F"/>
    <w:rsid w:val="0040268E"/>
    <w:rsid w:val="00402DA7"/>
    <w:rsid w:val="0040438A"/>
    <w:rsid w:val="0040544C"/>
    <w:rsid w:val="00405F8E"/>
    <w:rsid w:val="00407351"/>
    <w:rsid w:val="004073BA"/>
    <w:rsid w:val="004076A7"/>
    <w:rsid w:val="004114C1"/>
    <w:rsid w:val="004119B6"/>
    <w:rsid w:val="00411C04"/>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28D"/>
    <w:rsid w:val="004255F2"/>
    <w:rsid w:val="004301B9"/>
    <w:rsid w:val="00433D32"/>
    <w:rsid w:val="00433E35"/>
    <w:rsid w:val="00434535"/>
    <w:rsid w:val="004355E9"/>
    <w:rsid w:val="00437CE2"/>
    <w:rsid w:val="004415F3"/>
    <w:rsid w:val="00441D66"/>
    <w:rsid w:val="004433E9"/>
    <w:rsid w:val="004443B1"/>
    <w:rsid w:val="004445ED"/>
    <w:rsid w:val="00451F31"/>
    <w:rsid w:val="0045417C"/>
    <w:rsid w:val="004552CB"/>
    <w:rsid w:val="00456381"/>
    <w:rsid w:val="00457061"/>
    <w:rsid w:val="00457DC9"/>
    <w:rsid w:val="00460746"/>
    <w:rsid w:val="00461CF6"/>
    <w:rsid w:val="004629AE"/>
    <w:rsid w:val="0046383D"/>
    <w:rsid w:val="00464B12"/>
    <w:rsid w:val="00465DC2"/>
    <w:rsid w:val="004717A5"/>
    <w:rsid w:val="0047223E"/>
    <w:rsid w:val="0047274B"/>
    <w:rsid w:val="0047394F"/>
    <w:rsid w:val="004754F1"/>
    <w:rsid w:val="004819F3"/>
    <w:rsid w:val="00482B15"/>
    <w:rsid w:val="00482D88"/>
    <w:rsid w:val="00483340"/>
    <w:rsid w:val="004836C9"/>
    <w:rsid w:val="004837BF"/>
    <w:rsid w:val="00483953"/>
    <w:rsid w:val="00483F87"/>
    <w:rsid w:val="00485456"/>
    <w:rsid w:val="0048569A"/>
    <w:rsid w:val="00485A0C"/>
    <w:rsid w:val="00485DD7"/>
    <w:rsid w:val="00486CCF"/>
    <w:rsid w:val="00486D17"/>
    <w:rsid w:val="00486E56"/>
    <w:rsid w:val="00487AA2"/>
    <w:rsid w:val="00487AA3"/>
    <w:rsid w:val="00487D4B"/>
    <w:rsid w:val="00490EA5"/>
    <w:rsid w:val="00491122"/>
    <w:rsid w:val="00493846"/>
    <w:rsid w:val="00494222"/>
    <w:rsid w:val="00494D4E"/>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4F4C"/>
    <w:rsid w:val="004C54F8"/>
    <w:rsid w:val="004C64D0"/>
    <w:rsid w:val="004C72B8"/>
    <w:rsid w:val="004D042A"/>
    <w:rsid w:val="004D0444"/>
    <w:rsid w:val="004D19FB"/>
    <w:rsid w:val="004D1C23"/>
    <w:rsid w:val="004D4360"/>
    <w:rsid w:val="004E084D"/>
    <w:rsid w:val="004E0B63"/>
    <w:rsid w:val="004E1D73"/>
    <w:rsid w:val="004E1D9C"/>
    <w:rsid w:val="004E23FC"/>
    <w:rsid w:val="004E36A7"/>
    <w:rsid w:val="004E3E33"/>
    <w:rsid w:val="004E4A59"/>
    <w:rsid w:val="004E535D"/>
    <w:rsid w:val="004E5A48"/>
    <w:rsid w:val="004E5AE6"/>
    <w:rsid w:val="004E704A"/>
    <w:rsid w:val="004E79B7"/>
    <w:rsid w:val="004E7E09"/>
    <w:rsid w:val="004F003A"/>
    <w:rsid w:val="004F0985"/>
    <w:rsid w:val="004F101E"/>
    <w:rsid w:val="004F203B"/>
    <w:rsid w:val="004F34C6"/>
    <w:rsid w:val="004F5F72"/>
    <w:rsid w:val="004F7472"/>
    <w:rsid w:val="004F75FA"/>
    <w:rsid w:val="004F7C52"/>
    <w:rsid w:val="005008D0"/>
    <w:rsid w:val="00501A34"/>
    <w:rsid w:val="00501C7A"/>
    <w:rsid w:val="0050219F"/>
    <w:rsid w:val="00504020"/>
    <w:rsid w:val="00505022"/>
    <w:rsid w:val="005052DB"/>
    <w:rsid w:val="005052FB"/>
    <w:rsid w:val="00505AE5"/>
    <w:rsid w:val="00505BF7"/>
    <w:rsid w:val="00506A96"/>
    <w:rsid w:val="00507584"/>
    <w:rsid w:val="00510D76"/>
    <w:rsid w:val="005113F5"/>
    <w:rsid w:val="005117CA"/>
    <w:rsid w:val="0051184D"/>
    <w:rsid w:val="00512083"/>
    <w:rsid w:val="00514DAC"/>
    <w:rsid w:val="005158F1"/>
    <w:rsid w:val="0051599E"/>
    <w:rsid w:val="00516B45"/>
    <w:rsid w:val="0052106E"/>
    <w:rsid w:val="00523863"/>
    <w:rsid w:val="00523EEE"/>
    <w:rsid w:val="00523F26"/>
    <w:rsid w:val="00523F57"/>
    <w:rsid w:val="005252D6"/>
    <w:rsid w:val="00525C4C"/>
    <w:rsid w:val="00527ABB"/>
    <w:rsid w:val="00527CB1"/>
    <w:rsid w:val="00527CC2"/>
    <w:rsid w:val="005314D0"/>
    <w:rsid w:val="00533BF0"/>
    <w:rsid w:val="00535BFB"/>
    <w:rsid w:val="00536181"/>
    <w:rsid w:val="0053656E"/>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5968"/>
    <w:rsid w:val="00555E33"/>
    <w:rsid w:val="00556A23"/>
    <w:rsid w:val="00560C7F"/>
    <w:rsid w:val="0056194A"/>
    <w:rsid w:val="005632FF"/>
    <w:rsid w:val="00565014"/>
    <w:rsid w:val="00565241"/>
    <w:rsid w:val="00567706"/>
    <w:rsid w:val="005709FC"/>
    <w:rsid w:val="0057126B"/>
    <w:rsid w:val="00573F8E"/>
    <w:rsid w:val="00574DB6"/>
    <w:rsid w:val="0057514C"/>
    <w:rsid w:val="00576767"/>
    <w:rsid w:val="00580BCD"/>
    <w:rsid w:val="0058155F"/>
    <w:rsid w:val="005818CF"/>
    <w:rsid w:val="005827BF"/>
    <w:rsid w:val="00582A95"/>
    <w:rsid w:val="0058394A"/>
    <w:rsid w:val="00585042"/>
    <w:rsid w:val="00586C4A"/>
    <w:rsid w:val="005875C2"/>
    <w:rsid w:val="0059061E"/>
    <w:rsid w:val="0059244F"/>
    <w:rsid w:val="00592BCD"/>
    <w:rsid w:val="00592F60"/>
    <w:rsid w:val="00593945"/>
    <w:rsid w:val="00594441"/>
    <w:rsid w:val="00594FE8"/>
    <w:rsid w:val="00596075"/>
    <w:rsid w:val="00597F8A"/>
    <w:rsid w:val="005A0ACC"/>
    <w:rsid w:val="005A1609"/>
    <w:rsid w:val="005A1CDF"/>
    <w:rsid w:val="005A1E91"/>
    <w:rsid w:val="005A3530"/>
    <w:rsid w:val="005A402F"/>
    <w:rsid w:val="005A4339"/>
    <w:rsid w:val="005A59F0"/>
    <w:rsid w:val="005A6D1D"/>
    <w:rsid w:val="005A6D30"/>
    <w:rsid w:val="005A74FF"/>
    <w:rsid w:val="005A7BF1"/>
    <w:rsid w:val="005B1089"/>
    <w:rsid w:val="005B1D5A"/>
    <w:rsid w:val="005B2CE7"/>
    <w:rsid w:val="005B2FB9"/>
    <w:rsid w:val="005B4566"/>
    <w:rsid w:val="005B57E8"/>
    <w:rsid w:val="005B6E69"/>
    <w:rsid w:val="005C1119"/>
    <w:rsid w:val="005C3380"/>
    <w:rsid w:val="005C5855"/>
    <w:rsid w:val="005D123B"/>
    <w:rsid w:val="005D1248"/>
    <w:rsid w:val="005D1542"/>
    <w:rsid w:val="005D1B15"/>
    <w:rsid w:val="005D22D7"/>
    <w:rsid w:val="005D2713"/>
    <w:rsid w:val="005D3218"/>
    <w:rsid w:val="005D3E33"/>
    <w:rsid w:val="005D3F14"/>
    <w:rsid w:val="005D47EF"/>
    <w:rsid w:val="005D5446"/>
    <w:rsid w:val="005D6014"/>
    <w:rsid w:val="005D675C"/>
    <w:rsid w:val="005D73ED"/>
    <w:rsid w:val="005D780B"/>
    <w:rsid w:val="005E3CA8"/>
    <w:rsid w:val="005E433F"/>
    <w:rsid w:val="005E7812"/>
    <w:rsid w:val="005E7CFF"/>
    <w:rsid w:val="005F1735"/>
    <w:rsid w:val="005F2119"/>
    <w:rsid w:val="005F219A"/>
    <w:rsid w:val="005F6BF2"/>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384E"/>
    <w:rsid w:val="00613B19"/>
    <w:rsid w:val="00614898"/>
    <w:rsid w:val="00615CA6"/>
    <w:rsid w:val="00621A10"/>
    <w:rsid w:val="00621C15"/>
    <w:rsid w:val="00621EF0"/>
    <w:rsid w:val="00623457"/>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0ECC"/>
    <w:rsid w:val="00661F3B"/>
    <w:rsid w:val="00663A09"/>
    <w:rsid w:val="00666266"/>
    <w:rsid w:val="00670E43"/>
    <w:rsid w:val="006712BB"/>
    <w:rsid w:val="006712BF"/>
    <w:rsid w:val="006719D5"/>
    <w:rsid w:val="00671CE2"/>
    <w:rsid w:val="00672388"/>
    <w:rsid w:val="006726E4"/>
    <w:rsid w:val="00672C9B"/>
    <w:rsid w:val="00672DE1"/>
    <w:rsid w:val="00673490"/>
    <w:rsid w:val="00675282"/>
    <w:rsid w:val="006755FB"/>
    <w:rsid w:val="006771AF"/>
    <w:rsid w:val="00680005"/>
    <w:rsid w:val="006805BD"/>
    <w:rsid w:val="00683114"/>
    <w:rsid w:val="00683307"/>
    <w:rsid w:val="006838F7"/>
    <w:rsid w:val="00685B7D"/>
    <w:rsid w:val="00685FDF"/>
    <w:rsid w:val="0068732F"/>
    <w:rsid w:val="006873F8"/>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1888"/>
    <w:rsid w:val="006C38D8"/>
    <w:rsid w:val="006C47C8"/>
    <w:rsid w:val="006C61C1"/>
    <w:rsid w:val="006D17B0"/>
    <w:rsid w:val="006D1C4B"/>
    <w:rsid w:val="006D3DA7"/>
    <w:rsid w:val="006D523A"/>
    <w:rsid w:val="006D5EF5"/>
    <w:rsid w:val="006D70E7"/>
    <w:rsid w:val="006E092B"/>
    <w:rsid w:val="006E1AFE"/>
    <w:rsid w:val="006E4901"/>
    <w:rsid w:val="006E4C2E"/>
    <w:rsid w:val="006E5AB3"/>
    <w:rsid w:val="006E5DB7"/>
    <w:rsid w:val="006E75EE"/>
    <w:rsid w:val="006E7ADD"/>
    <w:rsid w:val="006F0660"/>
    <w:rsid w:val="006F17C4"/>
    <w:rsid w:val="006F430F"/>
    <w:rsid w:val="006F4821"/>
    <w:rsid w:val="006F691A"/>
    <w:rsid w:val="00701BF0"/>
    <w:rsid w:val="00704D1F"/>
    <w:rsid w:val="007059C8"/>
    <w:rsid w:val="007060B5"/>
    <w:rsid w:val="007079D6"/>
    <w:rsid w:val="0071259E"/>
    <w:rsid w:val="007125A5"/>
    <w:rsid w:val="0071303E"/>
    <w:rsid w:val="00715492"/>
    <w:rsid w:val="00716C59"/>
    <w:rsid w:val="007173E9"/>
    <w:rsid w:val="0071754A"/>
    <w:rsid w:val="007201B2"/>
    <w:rsid w:val="00720790"/>
    <w:rsid w:val="00720EE6"/>
    <w:rsid w:val="007215A3"/>
    <w:rsid w:val="00722D14"/>
    <w:rsid w:val="00723994"/>
    <w:rsid w:val="00724310"/>
    <w:rsid w:val="00725FEA"/>
    <w:rsid w:val="0072750F"/>
    <w:rsid w:val="00730200"/>
    <w:rsid w:val="00730982"/>
    <w:rsid w:val="00730E2E"/>
    <w:rsid w:val="00730FB9"/>
    <w:rsid w:val="00732902"/>
    <w:rsid w:val="007340CA"/>
    <w:rsid w:val="00740870"/>
    <w:rsid w:val="00741C26"/>
    <w:rsid w:val="0074334B"/>
    <w:rsid w:val="00743848"/>
    <w:rsid w:val="00745634"/>
    <w:rsid w:val="00747739"/>
    <w:rsid w:val="0075145D"/>
    <w:rsid w:val="0075191E"/>
    <w:rsid w:val="00752ED1"/>
    <w:rsid w:val="007541C6"/>
    <w:rsid w:val="00754574"/>
    <w:rsid w:val="00754CAB"/>
    <w:rsid w:val="00754F62"/>
    <w:rsid w:val="00755711"/>
    <w:rsid w:val="007574C4"/>
    <w:rsid w:val="00757DC2"/>
    <w:rsid w:val="00760738"/>
    <w:rsid w:val="00762389"/>
    <w:rsid w:val="00765519"/>
    <w:rsid w:val="007662F0"/>
    <w:rsid w:val="00766AC6"/>
    <w:rsid w:val="00766BE3"/>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08EB"/>
    <w:rsid w:val="00790924"/>
    <w:rsid w:val="0079396E"/>
    <w:rsid w:val="00793D43"/>
    <w:rsid w:val="00796046"/>
    <w:rsid w:val="007A0404"/>
    <w:rsid w:val="007A0CF7"/>
    <w:rsid w:val="007A2205"/>
    <w:rsid w:val="007A29CC"/>
    <w:rsid w:val="007A36BD"/>
    <w:rsid w:val="007A3AC0"/>
    <w:rsid w:val="007A42C6"/>
    <w:rsid w:val="007A778C"/>
    <w:rsid w:val="007A7DCA"/>
    <w:rsid w:val="007B024B"/>
    <w:rsid w:val="007B453F"/>
    <w:rsid w:val="007B5925"/>
    <w:rsid w:val="007B62F5"/>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1EEB"/>
    <w:rsid w:val="007E243D"/>
    <w:rsid w:val="007E2EB5"/>
    <w:rsid w:val="007E37FA"/>
    <w:rsid w:val="007E4481"/>
    <w:rsid w:val="007E500E"/>
    <w:rsid w:val="007E61C0"/>
    <w:rsid w:val="007E6DF3"/>
    <w:rsid w:val="007E6FDE"/>
    <w:rsid w:val="007E73F5"/>
    <w:rsid w:val="007E74EC"/>
    <w:rsid w:val="007F03FD"/>
    <w:rsid w:val="007F07A4"/>
    <w:rsid w:val="007F270E"/>
    <w:rsid w:val="007F2C74"/>
    <w:rsid w:val="007F3E46"/>
    <w:rsid w:val="007F41A8"/>
    <w:rsid w:val="007F7282"/>
    <w:rsid w:val="007F7398"/>
    <w:rsid w:val="00801202"/>
    <w:rsid w:val="00801335"/>
    <w:rsid w:val="00801521"/>
    <w:rsid w:val="008037A6"/>
    <w:rsid w:val="00803EC4"/>
    <w:rsid w:val="008063A1"/>
    <w:rsid w:val="00806C9F"/>
    <w:rsid w:val="0080736B"/>
    <w:rsid w:val="00810EBB"/>
    <w:rsid w:val="00811DEB"/>
    <w:rsid w:val="008129E2"/>
    <w:rsid w:val="0081422D"/>
    <w:rsid w:val="00814752"/>
    <w:rsid w:val="0081766D"/>
    <w:rsid w:val="00820BE0"/>
    <w:rsid w:val="00821852"/>
    <w:rsid w:val="0082284D"/>
    <w:rsid w:val="0082452B"/>
    <w:rsid w:val="008246E5"/>
    <w:rsid w:val="00824E13"/>
    <w:rsid w:val="00825B00"/>
    <w:rsid w:val="008277DE"/>
    <w:rsid w:val="00827C49"/>
    <w:rsid w:val="00827CEF"/>
    <w:rsid w:val="008306FF"/>
    <w:rsid w:val="008338F0"/>
    <w:rsid w:val="00833988"/>
    <w:rsid w:val="00833A04"/>
    <w:rsid w:val="00833DEA"/>
    <w:rsid w:val="00836A2B"/>
    <w:rsid w:val="00837145"/>
    <w:rsid w:val="008376F9"/>
    <w:rsid w:val="008379CC"/>
    <w:rsid w:val="00840707"/>
    <w:rsid w:val="008413C1"/>
    <w:rsid w:val="00842CDC"/>
    <w:rsid w:val="00843142"/>
    <w:rsid w:val="00843444"/>
    <w:rsid w:val="0084469B"/>
    <w:rsid w:val="0084517C"/>
    <w:rsid w:val="008457D8"/>
    <w:rsid w:val="00853A4C"/>
    <w:rsid w:val="00854F57"/>
    <w:rsid w:val="008617EB"/>
    <w:rsid w:val="00865C6A"/>
    <w:rsid w:val="00865C7D"/>
    <w:rsid w:val="00866D81"/>
    <w:rsid w:val="008670B1"/>
    <w:rsid w:val="008679A7"/>
    <w:rsid w:val="00867A8D"/>
    <w:rsid w:val="008702D8"/>
    <w:rsid w:val="00872A95"/>
    <w:rsid w:val="00872F65"/>
    <w:rsid w:val="0087631A"/>
    <w:rsid w:val="0087656E"/>
    <w:rsid w:val="0087763B"/>
    <w:rsid w:val="00877F68"/>
    <w:rsid w:val="00877FB6"/>
    <w:rsid w:val="008818C6"/>
    <w:rsid w:val="00881FDA"/>
    <w:rsid w:val="00882E06"/>
    <w:rsid w:val="00882E44"/>
    <w:rsid w:val="008833AE"/>
    <w:rsid w:val="00883EF7"/>
    <w:rsid w:val="0088463F"/>
    <w:rsid w:val="00885701"/>
    <w:rsid w:val="00885D8B"/>
    <w:rsid w:val="0088655F"/>
    <w:rsid w:val="00891776"/>
    <w:rsid w:val="008917A8"/>
    <w:rsid w:val="00892358"/>
    <w:rsid w:val="00892932"/>
    <w:rsid w:val="00893B0F"/>
    <w:rsid w:val="00893CDA"/>
    <w:rsid w:val="00893E05"/>
    <w:rsid w:val="00897F38"/>
    <w:rsid w:val="008A04AE"/>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2DCB"/>
    <w:rsid w:val="008C3823"/>
    <w:rsid w:val="008C4A29"/>
    <w:rsid w:val="008C6F6A"/>
    <w:rsid w:val="008C7FFC"/>
    <w:rsid w:val="008D181B"/>
    <w:rsid w:val="008D1CFE"/>
    <w:rsid w:val="008D3BBE"/>
    <w:rsid w:val="008D5706"/>
    <w:rsid w:val="008D782C"/>
    <w:rsid w:val="008E0D9D"/>
    <w:rsid w:val="008E15CB"/>
    <w:rsid w:val="008E18C3"/>
    <w:rsid w:val="008E36D7"/>
    <w:rsid w:val="008E4236"/>
    <w:rsid w:val="008E43C4"/>
    <w:rsid w:val="008E444E"/>
    <w:rsid w:val="008E4E74"/>
    <w:rsid w:val="008F1C78"/>
    <w:rsid w:val="008F1CDD"/>
    <w:rsid w:val="008F2472"/>
    <w:rsid w:val="008F30DE"/>
    <w:rsid w:val="008F3F57"/>
    <w:rsid w:val="008F4C61"/>
    <w:rsid w:val="008F5B72"/>
    <w:rsid w:val="008F63C5"/>
    <w:rsid w:val="008F6735"/>
    <w:rsid w:val="008F7E20"/>
    <w:rsid w:val="009006B5"/>
    <w:rsid w:val="0090369A"/>
    <w:rsid w:val="009063B5"/>
    <w:rsid w:val="00907FAD"/>
    <w:rsid w:val="00911CD7"/>
    <w:rsid w:val="009144E7"/>
    <w:rsid w:val="009152EB"/>
    <w:rsid w:val="00915939"/>
    <w:rsid w:val="00915C4F"/>
    <w:rsid w:val="00915C7C"/>
    <w:rsid w:val="00915DD9"/>
    <w:rsid w:val="00916110"/>
    <w:rsid w:val="009177D5"/>
    <w:rsid w:val="0092107C"/>
    <w:rsid w:val="00921082"/>
    <w:rsid w:val="00921670"/>
    <w:rsid w:val="00921D35"/>
    <w:rsid w:val="00922468"/>
    <w:rsid w:val="009237A9"/>
    <w:rsid w:val="00925636"/>
    <w:rsid w:val="009264C5"/>
    <w:rsid w:val="00930872"/>
    <w:rsid w:val="00930E97"/>
    <w:rsid w:val="009321C2"/>
    <w:rsid w:val="009325D7"/>
    <w:rsid w:val="00932CAD"/>
    <w:rsid w:val="009331B5"/>
    <w:rsid w:val="00933266"/>
    <w:rsid w:val="00934091"/>
    <w:rsid w:val="009354F1"/>
    <w:rsid w:val="00936A79"/>
    <w:rsid w:val="00937DE5"/>
    <w:rsid w:val="00941CA2"/>
    <w:rsid w:val="00942D7E"/>
    <w:rsid w:val="009433B4"/>
    <w:rsid w:val="009446D8"/>
    <w:rsid w:val="009449F8"/>
    <w:rsid w:val="009453B2"/>
    <w:rsid w:val="00946839"/>
    <w:rsid w:val="00947DDB"/>
    <w:rsid w:val="00947FD2"/>
    <w:rsid w:val="00950000"/>
    <w:rsid w:val="009502E1"/>
    <w:rsid w:val="0095061E"/>
    <w:rsid w:val="00950927"/>
    <w:rsid w:val="009520E2"/>
    <w:rsid w:val="00952126"/>
    <w:rsid w:val="009536EE"/>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1F7E"/>
    <w:rsid w:val="0098350A"/>
    <w:rsid w:val="00983B09"/>
    <w:rsid w:val="00984A46"/>
    <w:rsid w:val="0098582F"/>
    <w:rsid w:val="00985ED9"/>
    <w:rsid w:val="00986151"/>
    <w:rsid w:val="00986F76"/>
    <w:rsid w:val="00987460"/>
    <w:rsid w:val="009877DD"/>
    <w:rsid w:val="00990911"/>
    <w:rsid w:val="009914CC"/>
    <w:rsid w:val="00993706"/>
    <w:rsid w:val="00994167"/>
    <w:rsid w:val="00996C3E"/>
    <w:rsid w:val="00997426"/>
    <w:rsid w:val="00997953"/>
    <w:rsid w:val="009A0F79"/>
    <w:rsid w:val="009A1C0F"/>
    <w:rsid w:val="009A284F"/>
    <w:rsid w:val="009A2B17"/>
    <w:rsid w:val="009A3D76"/>
    <w:rsid w:val="009A3E22"/>
    <w:rsid w:val="009A656D"/>
    <w:rsid w:val="009A66CB"/>
    <w:rsid w:val="009B195F"/>
    <w:rsid w:val="009B1A8B"/>
    <w:rsid w:val="009B1CD6"/>
    <w:rsid w:val="009B278A"/>
    <w:rsid w:val="009B5911"/>
    <w:rsid w:val="009B5ADB"/>
    <w:rsid w:val="009B6AAD"/>
    <w:rsid w:val="009C0AFF"/>
    <w:rsid w:val="009C14A3"/>
    <w:rsid w:val="009C1885"/>
    <w:rsid w:val="009C18DE"/>
    <w:rsid w:val="009C1BEB"/>
    <w:rsid w:val="009C1F70"/>
    <w:rsid w:val="009C260B"/>
    <w:rsid w:val="009C2B7F"/>
    <w:rsid w:val="009C3C60"/>
    <w:rsid w:val="009C4A38"/>
    <w:rsid w:val="009C54A1"/>
    <w:rsid w:val="009C5EA6"/>
    <w:rsid w:val="009C6FF6"/>
    <w:rsid w:val="009C7D79"/>
    <w:rsid w:val="009D2D0A"/>
    <w:rsid w:val="009D3802"/>
    <w:rsid w:val="009D3BDA"/>
    <w:rsid w:val="009D5082"/>
    <w:rsid w:val="009E1A71"/>
    <w:rsid w:val="009E2028"/>
    <w:rsid w:val="009E25A5"/>
    <w:rsid w:val="009E2813"/>
    <w:rsid w:val="009E2949"/>
    <w:rsid w:val="009E35AB"/>
    <w:rsid w:val="009E372E"/>
    <w:rsid w:val="009E3BD5"/>
    <w:rsid w:val="009E42A7"/>
    <w:rsid w:val="009E58E5"/>
    <w:rsid w:val="009F0263"/>
    <w:rsid w:val="009F2455"/>
    <w:rsid w:val="009F473A"/>
    <w:rsid w:val="009F688B"/>
    <w:rsid w:val="00A00118"/>
    <w:rsid w:val="00A01EC2"/>
    <w:rsid w:val="00A05069"/>
    <w:rsid w:val="00A06480"/>
    <w:rsid w:val="00A06BE3"/>
    <w:rsid w:val="00A07192"/>
    <w:rsid w:val="00A07422"/>
    <w:rsid w:val="00A074B8"/>
    <w:rsid w:val="00A12F7D"/>
    <w:rsid w:val="00A204F8"/>
    <w:rsid w:val="00A20DEF"/>
    <w:rsid w:val="00A22261"/>
    <w:rsid w:val="00A22456"/>
    <w:rsid w:val="00A22DAD"/>
    <w:rsid w:val="00A23DF2"/>
    <w:rsid w:val="00A23EAB"/>
    <w:rsid w:val="00A2526D"/>
    <w:rsid w:val="00A30F24"/>
    <w:rsid w:val="00A31B41"/>
    <w:rsid w:val="00A334BA"/>
    <w:rsid w:val="00A37C5E"/>
    <w:rsid w:val="00A406A5"/>
    <w:rsid w:val="00A41B17"/>
    <w:rsid w:val="00A41E03"/>
    <w:rsid w:val="00A4342C"/>
    <w:rsid w:val="00A43B99"/>
    <w:rsid w:val="00A43E67"/>
    <w:rsid w:val="00A449C6"/>
    <w:rsid w:val="00A44ADC"/>
    <w:rsid w:val="00A4737C"/>
    <w:rsid w:val="00A5214E"/>
    <w:rsid w:val="00A52A34"/>
    <w:rsid w:val="00A54AB4"/>
    <w:rsid w:val="00A5670E"/>
    <w:rsid w:val="00A57790"/>
    <w:rsid w:val="00A57BD8"/>
    <w:rsid w:val="00A57FE4"/>
    <w:rsid w:val="00A60754"/>
    <w:rsid w:val="00A60B6C"/>
    <w:rsid w:val="00A61172"/>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3A84"/>
    <w:rsid w:val="00A848D1"/>
    <w:rsid w:val="00A84DDC"/>
    <w:rsid w:val="00A84FBC"/>
    <w:rsid w:val="00A85217"/>
    <w:rsid w:val="00A8538B"/>
    <w:rsid w:val="00A85627"/>
    <w:rsid w:val="00A87CDA"/>
    <w:rsid w:val="00A90190"/>
    <w:rsid w:val="00A9034C"/>
    <w:rsid w:val="00A90399"/>
    <w:rsid w:val="00A932BD"/>
    <w:rsid w:val="00A93898"/>
    <w:rsid w:val="00A94CDB"/>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3AFC"/>
    <w:rsid w:val="00AC5EFF"/>
    <w:rsid w:val="00AC6490"/>
    <w:rsid w:val="00AD2F7C"/>
    <w:rsid w:val="00AD3C9D"/>
    <w:rsid w:val="00AD558F"/>
    <w:rsid w:val="00AD6824"/>
    <w:rsid w:val="00AD6D6A"/>
    <w:rsid w:val="00AD70BB"/>
    <w:rsid w:val="00AD76E6"/>
    <w:rsid w:val="00AD7DFB"/>
    <w:rsid w:val="00AE09AD"/>
    <w:rsid w:val="00AE1240"/>
    <w:rsid w:val="00AE21AF"/>
    <w:rsid w:val="00AE28D7"/>
    <w:rsid w:val="00AE32CA"/>
    <w:rsid w:val="00AE3E98"/>
    <w:rsid w:val="00AE5595"/>
    <w:rsid w:val="00AE5B7C"/>
    <w:rsid w:val="00AF1B1B"/>
    <w:rsid w:val="00AF20F1"/>
    <w:rsid w:val="00AF4A90"/>
    <w:rsid w:val="00AF5685"/>
    <w:rsid w:val="00AF5DF9"/>
    <w:rsid w:val="00AF6BC2"/>
    <w:rsid w:val="00AF7640"/>
    <w:rsid w:val="00AF7A8A"/>
    <w:rsid w:val="00B00DE1"/>
    <w:rsid w:val="00B017B3"/>
    <w:rsid w:val="00B02D71"/>
    <w:rsid w:val="00B048E7"/>
    <w:rsid w:val="00B04AF3"/>
    <w:rsid w:val="00B04C97"/>
    <w:rsid w:val="00B05B5D"/>
    <w:rsid w:val="00B077F8"/>
    <w:rsid w:val="00B07864"/>
    <w:rsid w:val="00B07C02"/>
    <w:rsid w:val="00B11217"/>
    <w:rsid w:val="00B1145F"/>
    <w:rsid w:val="00B1259E"/>
    <w:rsid w:val="00B1381A"/>
    <w:rsid w:val="00B143DA"/>
    <w:rsid w:val="00B161FA"/>
    <w:rsid w:val="00B16B8B"/>
    <w:rsid w:val="00B16F44"/>
    <w:rsid w:val="00B20201"/>
    <w:rsid w:val="00B20A8A"/>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D0A"/>
    <w:rsid w:val="00B40363"/>
    <w:rsid w:val="00B40B33"/>
    <w:rsid w:val="00B411FF"/>
    <w:rsid w:val="00B42BA2"/>
    <w:rsid w:val="00B43BB4"/>
    <w:rsid w:val="00B44182"/>
    <w:rsid w:val="00B445DA"/>
    <w:rsid w:val="00B4685E"/>
    <w:rsid w:val="00B46889"/>
    <w:rsid w:val="00B50C47"/>
    <w:rsid w:val="00B511FB"/>
    <w:rsid w:val="00B52059"/>
    <w:rsid w:val="00B530BB"/>
    <w:rsid w:val="00B53297"/>
    <w:rsid w:val="00B5375C"/>
    <w:rsid w:val="00B53859"/>
    <w:rsid w:val="00B55E73"/>
    <w:rsid w:val="00B56A76"/>
    <w:rsid w:val="00B6066A"/>
    <w:rsid w:val="00B60E7A"/>
    <w:rsid w:val="00B6180B"/>
    <w:rsid w:val="00B622FA"/>
    <w:rsid w:val="00B6284C"/>
    <w:rsid w:val="00B63602"/>
    <w:rsid w:val="00B636E3"/>
    <w:rsid w:val="00B64231"/>
    <w:rsid w:val="00B64F94"/>
    <w:rsid w:val="00B6523D"/>
    <w:rsid w:val="00B65713"/>
    <w:rsid w:val="00B65D70"/>
    <w:rsid w:val="00B66786"/>
    <w:rsid w:val="00B718A8"/>
    <w:rsid w:val="00B7205A"/>
    <w:rsid w:val="00B72F82"/>
    <w:rsid w:val="00B736B9"/>
    <w:rsid w:val="00B739BB"/>
    <w:rsid w:val="00B765DD"/>
    <w:rsid w:val="00B802EF"/>
    <w:rsid w:val="00B8382F"/>
    <w:rsid w:val="00B83C57"/>
    <w:rsid w:val="00B840D6"/>
    <w:rsid w:val="00B842C8"/>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6028"/>
    <w:rsid w:val="00B97398"/>
    <w:rsid w:val="00BA02D6"/>
    <w:rsid w:val="00BA0693"/>
    <w:rsid w:val="00BA1D8E"/>
    <w:rsid w:val="00BA2DC9"/>
    <w:rsid w:val="00BB14D1"/>
    <w:rsid w:val="00BB3801"/>
    <w:rsid w:val="00BB4613"/>
    <w:rsid w:val="00BB555C"/>
    <w:rsid w:val="00BB5BD6"/>
    <w:rsid w:val="00BB63F6"/>
    <w:rsid w:val="00BB7146"/>
    <w:rsid w:val="00BC373E"/>
    <w:rsid w:val="00BC485D"/>
    <w:rsid w:val="00BC50F5"/>
    <w:rsid w:val="00BC5C8E"/>
    <w:rsid w:val="00BD0298"/>
    <w:rsid w:val="00BD15F9"/>
    <w:rsid w:val="00BD1E83"/>
    <w:rsid w:val="00BD2017"/>
    <w:rsid w:val="00BD318C"/>
    <w:rsid w:val="00BD358F"/>
    <w:rsid w:val="00BD3F4C"/>
    <w:rsid w:val="00BD55C4"/>
    <w:rsid w:val="00BD5D6C"/>
    <w:rsid w:val="00BD5E53"/>
    <w:rsid w:val="00BD6D0B"/>
    <w:rsid w:val="00BE0328"/>
    <w:rsid w:val="00BE3971"/>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67C9"/>
    <w:rsid w:val="00C277E3"/>
    <w:rsid w:val="00C27CEC"/>
    <w:rsid w:val="00C32872"/>
    <w:rsid w:val="00C32AE0"/>
    <w:rsid w:val="00C33C73"/>
    <w:rsid w:val="00C34B9F"/>
    <w:rsid w:val="00C35C21"/>
    <w:rsid w:val="00C3643F"/>
    <w:rsid w:val="00C36FBE"/>
    <w:rsid w:val="00C373BE"/>
    <w:rsid w:val="00C40EC3"/>
    <w:rsid w:val="00C40FB9"/>
    <w:rsid w:val="00C4217E"/>
    <w:rsid w:val="00C43899"/>
    <w:rsid w:val="00C442A6"/>
    <w:rsid w:val="00C50319"/>
    <w:rsid w:val="00C52DD2"/>
    <w:rsid w:val="00C535AC"/>
    <w:rsid w:val="00C54C91"/>
    <w:rsid w:val="00C570AF"/>
    <w:rsid w:val="00C5722A"/>
    <w:rsid w:val="00C5749E"/>
    <w:rsid w:val="00C57BFF"/>
    <w:rsid w:val="00C61784"/>
    <w:rsid w:val="00C622A6"/>
    <w:rsid w:val="00C6427F"/>
    <w:rsid w:val="00C6622B"/>
    <w:rsid w:val="00C66EE2"/>
    <w:rsid w:val="00C673A6"/>
    <w:rsid w:val="00C70979"/>
    <w:rsid w:val="00C70B7E"/>
    <w:rsid w:val="00C71236"/>
    <w:rsid w:val="00C71722"/>
    <w:rsid w:val="00C74072"/>
    <w:rsid w:val="00C7538D"/>
    <w:rsid w:val="00C77CBD"/>
    <w:rsid w:val="00C77D57"/>
    <w:rsid w:val="00C81258"/>
    <w:rsid w:val="00C815DF"/>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22B0"/>
    <w:rsid w:val="00CA2394"/>
    <w:rsid w:val="00CA4C44"/>
    <w:rsid w:val="00CA50A3"/>
    <w:rsid w:val="00CA543A"/>
    <w:rsid w:val="00CA5BBB"/>
    <w:rsid w:val="00CA6082"/>
    <w:rsid w:val="00CA7AEF"/>
    <w:rsid w:val="00CA7CA9"/>
    <w:rsid w:val="00CB09B1"/>
    <w:rsid w:val="00CB1740"/>
    <w:rsid w:val="00CB27A7"/>
    <w:rsid w:val="00CB3073"/>
    <w:rsid w:val="00CB670F"/>
    <w:rsid w:val="00CC2818"/>
    <w:rsid w:val="00CC3540"/>
    <w:rsid w:val="00CC477D"/>
    <w:rsid w:val="00CC5353"/>
    <w:rsid w:val="00CC5F3F"/>
    <w:rsid w:val="00CC717E"/>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7A5"/>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3E42"/>
    <w:rsid w:val="00D148A9"/>
    <w:rsid w:val="00D157B7"/>
    <w:rsid w:val="00D160E1"/>
    <w:rsid w:val="00D160EF"/>
    <w:rsid w:val="00D17DD0"/>
    <w:rsid w:val="00D204CA"/>
    <w:rsid w:val="00D2218E"/>
    <w:rsid w:val="00D22739"/>
    <w:rsid w:val="00D241A4"/>
    <w:rsid w:val="00D246C2"/>
    <w:rsid w:val="00D24B2A"/>
    <w:rsid w:val="00D25C82"/>
    <w:rsid w:val="00D27608"/>
    <w:rsid w:val="00D30600"/>
    <w:rsid w:val="00D32087"/>
    <w:rsid w:val="00D322BC"/>
    <w:rsid w:val="00D3541D"/>
    <w:rsid w:val="00D370A8"/>
    <w:rsid w:val="00D37B8E"/>
    <w:rsid w:val="00D41480"/>
    <w:rsid w:val="00D415B7"/>
    <w:rsid w:val="00D4164C"/>
    <w:rsid w:val="00D4298A"/>
    <w:rsid w:val="00D42EA7"/>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70EE"/>
    <w:rsid w:val="00D705C7"/>
    <w:rsid w:val="00D70DF4"/>
    <w:rsid w:val="00D712DF"/>
    <w:rsid w:val="00D72C0C"/>
    <w:rsid w:val="00D743A6"/>
    <w:rsid w:val="00D743AC"/>
    <w:rsid w:val="00D75347"/>
    <w:rsid w:val="00D75A0F"/>
    <w:rsid w:val="00D76030"/>
    <w:rsid w:val="00D76AD7"/>
    <w:rsid w:val="00D77616"/>
    <w:rsid w:val="00D820D3"/>
    <w:rsid w:val="00D82765"/>
    <w:rsid w:val="00D82E22"/>
    <w:rsid w:val="00D83E2D"/>
    <w:rsid w:val="00D86293"/>
    <w:rsid w:val="00D873EA"/>
    <w:rsid w:val="00D87E8F"/>
    <w:rsid w:val="00D9117B"/>
    <w:rsid w:val="00D91632"/>
    <w:rsid w:val="00D9255F"/>
    <w:rsid w:val="00D92E5F"/>
    <w:rsid w:val="00D9353E"/>
    <w:rsid w:val="00D9390F"/>
    <w:rsid w:val="00D93C0C"/>
    <w:rsid w:val="00D9608C"/>
    <w:rsid w:val="00DA0893"/>
    <w:rsid w:val="00DA0EE7"/>
    <w:rsid w:val="00DA1579"/>
    <w:rsid w:val="00DA2A67"/>
    <w:rsid w:val="00DA2EA5"/>
    <w:rsid w:val="00DA32CE"/>
    <w:rsid w:val="00DA3509"/>
    <w:rsid w:val="00DA360B"/>
    <w:rsid w:val="00DA4667"/>
    <w:rsid w:val="00DB024C"/>
    <w:rsid w:val="00DB125B"/>
    <w:rsid w:val="00DB13B2"/>
    <w:rsid w:val="00DB2700"/>
    <w:rsid w:val="00DB2BAF"/>
    <w:rsid w:val="00DB4A5E"/>
    <w:rsid w:val="00DB65C6"/>
    <w:rsid w:val="00DB6E4F"/>
    <w:rsid w:val="00DC11E3"/>
    <w:rsid w:val="00DC12B7"/>
    <w:rsid w:val="00DC30C6"/>
    <w:rsid w:val="00DC4851"/>
    <w:rsid w:val="00DC5139"/>
    <w:rsid w:val="00DC5735"/>
    <w:rsid w:val="00DC687B"/>
    <w:rsid w:val="00DD0E0D"/>
    <w:rsid w:val="00DD0F6F"/>
    <w:rsid w:val="00DD1A4B"/>
    <w:rsid w:val="00DD223D"/>
    <w:rsid w:val="00DD2BF2"/>
    <w:rsid w:val="00DD2EB2"/>
    <w:rsid w:val="00DD5DDD"/>
    <w:rsid w:val="00DD65EE"/>
    <w:rsid w:val="00DD72A9"/>
    <w:rsid w:val="00DD7305"/>
    <w:rsid w:val="00DD7432"/>
    <w:rsid w:val="00DE03FC"/>
    <w:rsid w:val="00DE1D9C"/>
    <w:rsid w:val="00DE2EF3"/>
    <w:rsid w:val="00DE2F1D"/>
    <w:rsid w:val="00DE31C0"/>
    <w:rsid w:val="00DE4869"/>
    <w:rsid w:val="00DE4E97"/>
    <w:rsid w:val="00DE60EF"/>
    <w:rsid w:val="00DE6525"/>
    <w:rsid w:val="00DE6CE6"/>
    <w:rsid w:val="00DF02B0"/>
    <w:rsid w:val="00DF0C2D"/>
    <w:rsid w:val="00DF1C80"/>
    <w:rsid w:val="00DF2EE5"/>
    <w:rsid w:val="00DF3663"/>
    <w:rsid w:val="00DF4927"/>
    <w:rsid w:val="00DF6A45"/>
    <w:rsid w:val="00DF6A64"/>
    <w:rsid w:val="00E009C3"/>
    <w:rsid w:val="00E012D7"/>
    <w:rsid w:val="00E01F92"/>
    <w:rsid w:val="00E02986"/>
    <w:rsid w:val="00E02F21"/>
    <w:rsid w:val="00E03665"/>
    <w:rsid w:val="00E03D45"/>
    <w:rsid w:val="00E03D9F"/>
    <w:rsid w:val="00E049A1"/>
    <w:rsid w:val="00E04BE8"/>
    <w:rsid w:val="00E05F03"/>
    <w:rsid w:val="00E05F3A"/>
    <w:rsid w:val="00E0686B"/>
    <w:rsid w:val="00E1000A"/>
    <w:rsid w:val="00E11E01"/>
    <w:rsid w:val="00E122D5"/>
    <w:rsid w:val="00E12D90"/>
    <w:rsid w:val="00E13273"/>
    <w:rsid w:val="00E1337D"/>
    <w:rsid w:val="00E1385D"/>
    <w:rsid w:val="00E14418"/>
    <w:rsid w:val="00E14FF7"/>
    <w:rsid w:val="00E15015"/>
    <w:rsid w:val="00E15F1E"/>
    <w:rsid w:val="00E167C9"/>
    <w:rsid w:val="00E17CF3"/>
    <w:rsid w:val="00E17EA6"/>
    <w:rsid w:val="00E21FCF"/>
    <w:rsid w:val="00E2271E"/>
    <w:rsid w:val="00E256F9"/>
    <w:rsid w:val="00E30ACC"/>
    <w:rsid w:val="00E30C75"/>
    <w:rsid w:val="00E32531"/>
    <w:rsid w:val="00E348B3"/>
    <w:rsid w:val="00E35BBF"/>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33B9"/>
    <w:rsid w:val="00E6373E"/>
    <w:rsid w:val="00E64237"/>
    <w:rsid w:val="00E6489A"/>
    <w:rsid w:val="00E64A82"/>
    <w:rsid w:val="00E67229"/>
    <w:rsid w:val="00E7277B"/>
    <w:rsid w:val="00E72FB5"/>
    <w:rsid w:val="00E73849"/>
    <w:rsid w:val="00E75240"/>
    <w:rsid w:val="00E757DA"/>
    <w:rsid w:val="00E812F1"/>
    <w:rsid w:val="00E817D9"/>
    <w:rsid w:val="00E832AF"/>
    <w:rsid w:val="00E83D26"/>
    <w:rsid w:val="00E848F0"/>
    <w:rsid w:val="00E87A4F"/>
    <w:rsid w:val="00E87EA9"/>
    <w:rsid w:val="00E90691"/>
    <w:rsid w:val="00E9143D"/>
    <w:rsid w:val="00E931A1"/>
    <w:rsid w:val="00E942FD"/>
    <w:rsid w:val="00E95770"/>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1669"/>
    <w:rsid w:val="00EB2712"/>
    <w:rsid w:val="00EB4107"/>
    <w:rsid w:val="00EB4B2B"/>
    <w:rsid w:val="00EB57EE"/>
    <w:rsid w:val="00EB68A5"/>
    <w:rsid w:val="00EB736E"/>
    <w:rsid w:val="00EC1003"/>
    <w:rsid w:val="00EC1723"/>
    <w:rsid w:val="00EC271F"/>
    <w:rsid w:val="00EC2CA4"/>
    <w:rsid w:val="00EC5F01"/>
    <w:rsid w:val="00EC638C"/>
    <w:rsid w:val="00EC678C"/>
    <w:rsid w:val="00EC71C5"/>
    <w:rsid w:val="00ED0CBA"/>
    <w:rsid w:val="00ED2876"/>
    <w:rsid w:val="00ED44A8"/>
    <w:rsid w:val="00ED4715"/>
    <w:rsid w:val="00ED6185"/>
    <w:rsid w:val="00ED783C"/>
    <w:rsid w:val="00EE109D"/>
    <w:rsid w:val="00EE1E0B"/>
    <w:rsid w:val="00EE2614"/>
    <w:rsid w:val="00EE2684"/>
    <w:rsid w:val="00EE40A0"/>
    <w:rsid w:val="00EE7F42"/>
    <w:rsid w:val="00EF0725"/>
    <w:rsid w:val="00EF19B5"/>
    <w:rsid w:val="00EF2204"/>
    <w:rsid w:val="00EF6F6E"/>
    <w:rsid w:val="00F005B4"/>
    <w:rsid w:val="00F02593"/>
    <w:rsid w:val="00F05738"/>
    <w:rsid w:val="00F0642A"/>
    <w:rsid w:val="00F07A67"/>
    <w:rsid w:val="00F10040"/>
    <w:rsid w:val="00F109E1"/>
    <w:rsid w:val="00F11417"/>
    <w:rsid w:val="00F148CE"/>
    <w:rsid w:val="00F14ACB"/>
    <w:rsid w:val="00F152D3"/>
    <w:rsid w:val="00F1538B"/>
    <w:rsid w:val="00F158EB"/>
    <w:rsid w:val="00F1622E"/>
    <w:rsid w:val="00F205C3"/>
    <w:rsid w:val="00F21C80"/>
    <w:rsid w:val="00F21EE1"/>
    <w:rsid w:val="00F23046"/>
    <w:rsid w:val="00F2369F"/>
    <w:rsid w:val="00F242FC"/>
    <w:rsid w:val="00F24EB5"/>
    <w:rsid w:val="00F26D6D"/>
    <w:rsid w:val="00F30CA3"/>
    <w:rsid w:val="00F30E7A"/>
    <w:rsid w:val="00F31D5A"/>
    <w:rsid w:val="00F33E70"/>
    <w:rsid w:val="00F35471"/>
    <w:rsid w:val="00F356DF"/>
    <w:rsid w:val="00F371B3"/>
    <w:rsid w:val="00F37A74"/>
    <w:rsid w:val="00F40679"/>
    <w:rsid w:val="00F41119"/>
    <w:rsid w:val="00F41A21"/>
    <w:rsid w:val="00F41DF5"/>
    <w:rsid w:val="00F42164"/>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4378"/>
    <w:rsid w:val="00F66A19"/>
    <w:rsid w:val="00F73196"/>
    <w:rsid w:val="00F745C2"/>
    <w:rsid w:val="00F75C78"/>
    <w:rsid w:val="00F76019"/>
    <w:rsid w:val="00F77E5B"/>
    <w:rsid w:val="00F80923"/>
    <w:rsid w:val="00F82263"/>
    <w:rsid w:val="00F82A8D"/>
    <w:rsid w:val="00F844B3"/>
    <w:rsid w:val="00F850FF"/>
    <w:rsid w:val="00F85BB2"/>
    <w:rsid w:val="00F86B7A"/>
    <w:rsid w:val="00F86F0D"/>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5D8D"/>
    <w:rsid w:val="00FB65FD"/>
    <w:rsid w:val="00FB6863"/>
    <w:rsid w:val="00FC039B"/>
    <w:rsid w:val="00FC087C"/>
    <w:rsid w:val="00FC1693"/>
    <w:rsid w:val="00FC1B9E"/>
    <w:rsid w:val="00FC2696"/>
    <w:rsid w:val="00FC2B8A"/>
    <w:rsid w:val="00FC3085"/>
    <w:rsid w:val="00FC3100"/>
    <w:rsid w:val="00FC5FF8"/>
    <w:rsid w:val="00FC6E92"/>
    <w:rsid w:val="00FC7AD5"/>
    <w:rsid w:val="00FC7B6B"/>
    <w:rsid w:val="00FD0021"/>
    <w:rsid w:val="00FD09E7"/>
    <w:rsid w:val="00FD0C44"/>
    <w:rsid w:val="00FD0DEB"/>
    <w:rsid w:val="00FD1EC4"/>
    <w:rsid w:val="00FD25A2"/>
    <w:rsid w:val="00FD26DD"/>
    <w:rsid w:val="00FD28E4"/>
    <w:rsid w:val="00FD40D7"/>
    <w:rsid w:val="00FD42A0"/>
    <w:rsid w:val="00FD661A"/>
    <w:rsid w:val="00FD7D0F"/>
    <w:rsid w:val="00FD7F96"/>
    <w:rsid w:val="00FE037B"/>
    <w:rsid w:val="00FE0D21"/>
    <w:rsid w:val="00FE1B6B"/>
    <w:rsid w:val="00FE1C26"/>
    <w:rsid w:val="00FE3AAE"/>
    <w:rsid w:val="00FE5D8C"/>
    <w:rsid w:val="00FF2022"/>
    <w:rsid w:val="00FF20C2"/>
    <w:rsid w:val="00FF344D"/>
    <w:rsid w:val="00FF44BD"/>
    <w:rsid w:val="00FF4A66"/>
    <w:rsid w:val="00FF5396"/>
    <w:rsid w:val="00FF5678"/>
    <w:rsid w:val="017667A0"/>
    <w:rsid w:val="02DEA683"/>
    <w:rsid w:val="03D08668"/>
    <w:rsid w:val="04A54957"/>
    <w:rsid w:val="06F168DE"/>
    <w:rsid w:val="07DCEA19"/>
    <w:rsid w:val="08762F8C"/>
    <w:rsid w:val="087C69FF"/>
    <w:rsid w:val="08D6ACEC"/>
    <w:rsid w:val="09AB63F9"/>
    <w:rsid w:val="0A1D9783"/>
    <w:rsid w:val="0A3FC7EC"/>
    <w:rsid w:val="0A727D4D"/>
    <w:rsid w:val="0C0E4DAE"/>
    <w:rsid w:val="0C421603"/>
    <w:rsid w:val="0CD3CD20"/>
    <w:rsid w:val="0CEBCC58"/>
    <w:rsid w:val="0D168B4D"/>
    <w:rsid w:val="0DD3FEFB"/>
    <w:rsid w:val="0F0005FA"/>
    <w:rsid w:val="0F4594CD"/>
    <w:rsid w:val="10C367B6"/>
    <w:rsid w:val="12402ABF"/>
    <w:rsid w:val="1287EDDD"/>
    <w:rsid w:val="12BDD155"/>
    <w:rsid w:val="15271D5C"/>
    <w:rsid w:val="15370372"/>
    <w:rsid w:val="1558FE4E"/>
    <w:rsid w:val="15BE5607"/>
    <w:rsid w:val="165F2B08"/>
    <w:rsid w:val="1662F446"/>
    <w:rsid w:val="169C9FDD"/>
    <w:rsid w:val="16F4CEAF"/>
    <w:rsid w:val="17130E4F"/>
    <w:rsid w:val="171CC9C6"/>
    <w:rsid w:val="1726387A"/>
    <w:rsid w:val="176800DA"/>
    <w:rsid w:val="17C598EC"/>
    <w:rsid w:val="1A41D4A3"/>
    <w:rsid w:val="1B82E9EE"/>
    <w:rsid w:val="1B8D1C99"/>
    <w:rsid w:val="1B8EC23E"/>
    <w:rsid w:val="1BF9A99D"/>
    <w:rsid w:val="1C40D303"/>
    <w:rsid w:val="1CBE9289"/>
    <w:rsid w:val="1D2A929F"/>
    <w:rsid w:val="1D35BC83"/>
    <w:rsid w:val="1D764729"/>
    <w:rsid w:val="1D8BC498"/>
    <w:rsid w:val="1E0FF6BA"/>
    <w:rsid w:val="1E1EAFFB"/>
    <w:rsid w:val="1E29EE96"/>
    <w:rsid w:val="1EA87CCB"/>
    <w:rsid w:val="1EC4BD5B"/>
    <w:rsid w:val="1F4376DD"/>
    <w:rsid w:val="1F845ADA"/>
    <w:rsid w:val="201D2A64"/>
    <w:rsid w:val="2023C2AE"/>
    <w:rsid w:val="204F6F8B"/>
    <w:rsid w:val="212B604F"/>
    <w:rsid w:val="21385FE1"/>
    <w:rsid w:val="2162BE67"/>
    <w:rsid w:val="21F99EEB"/>
    <w:rsid w:val="23195554"/>
    <w:rsid w:val="248A1CC9"/>
    <w:rsid w:val="269A913B"/>
    <w:rsid w:val="26E8028E"/>
    <w:rsid w:val="27287B8C"/>
    <w:rsid w:val="28045A42"/>
    <w:rsid w:val="28702890"/>
    <w:rsid w:val="29A02AA3"/>
    <w:rsid w:val="2A54E920"/>
    <w:rsid w:val="2A7C735A"/>
    <w:rsid w:val="2AAF716B"/>
    <w:rsid w:val="2ACB24EA"/>
    <w:rsid w:val="2B82858A"/>
    <w:rsid w:val="2BB2A380"/>
    <w:rsid w:val="2BF88818"/>
    <w:rsid w:val="2D3C902B"/>
    <w:rsid w:val="2D61FD39"/>
    <w:rsid w:val="2DA02D33"/>
    <w:rsid w:val="2E017E93"/>
    <w:rsid w:val="2E6CEFAD"/>
    <w:rsid w:val="2EB10039"/>
    <w:rsid w:val="30F6CBAE"/>
    <w:rsid w:val="3359A981"/>
    <w:rsid w:val="342E6C70"/>
    <w:rsid w:val="35DC5A68"/>
    <w:rsid w:val="36139F0E"/>
    <w:rsid w:val="362D108F"/>
    <w:rsid w:val="369E2688"/>
    <w:rsid w:val="36EDE090"/>
    <w:rsid w:val="375872B5"/>
    <w:rsid w:val="3796DF85"/>
    <w:rsid w:val="37AF6F6F"/>
    <w:rsid w:val="382035EB"/>
    <w:rsid w:val="3866F5DB"/>
    <w:rsid w:val="3889B0F1"/>
    <w:rsid w:val="38C47A1B"/>
    <w:rsid w:val="39517A4A"/>
    <w:rsid w:val="3B76C086"/>
    <w:rsid w:val="3BB95828"/>
    <w:rsid w:val="3C808ACA"/>
    <w:rsid w:val="3C845048"/>
    <w:rsid w:val="3EFD2880"/>
    <w:rsid w:val="400BBAEC"/>
    <w:rsid w:val="403E8551"/>
    <w:rsid w:val="413CC43F"/>
    <w:rsid w:val="4349A007"/>
    <w:rsid w:val="4409965C"/>
    <w:rsid w:val="450B7670"/>
    <w:rsid w:val="4563BEE4"/>
    <w:rsid w:val="4571A983"/>
    <w:rsid w:val="461CA4A8"/>
    <w:rsid w:val="46321505"/>
    <w:rsid w:val="4681E335"/>
    <w:rsid w:val="470D79E4"/>
    <w:rsid w:val="478208A3"/>
    <w:rsid w:val="47CD80BF"/>
    <w:rsid w:val="47DE9EF0"/>
    <w:rsid w:val="49B63DC5"/>
    <w:rsid w:val="4B226697"/>
    <w:rsid w:val="4B4E348E"/>
    <w:rsid w:val="4B78B251"/>
    <w:rsid w:val="4C23B6E7"/>
    <w:rsid w:val="4CFD78FF"/>
    <w:rsid w:val="4D3DFE56"/>
    <w:rsid w:val="4D4F3C3D"/>
    <w:rsid w:val="4E204EE0"/>
    <w:rsid w:val="4F739832"/>
    <w:rsid w:val="4FCCBF3A"/>
    <w:rsid w:val="516C58D9"/>
    <w:rsid w:val="53215197"/>
    <w:rsid w:val="54114C30"/>
    <w:rsid w:val="541F854A"/>
    <w:rsid w:val="545244BF"/>
    <w:rsid w:val="5584835D"/>
    <w:rsid w:val="55A44BF8"/>
    <w:rsid w:val="5658F259"/>
    <w:rsid w:val="574F7FD6"/>
    <w:rsid w:val="57F4C2BA"/>
    <w:rsid w:val="5878450B"/>
    <w:rsid w:val="59047B24"/>
    <w:rsid w:val="5990931B"/>
    <w:rsid w:val="5A37FB47"/>
    <w:rsid w:val="5A58C15D"/>
    <w:rsid w:val="5B0BA8A3"/>
    <w:rsid w:val="5B82FD67"/>
    <w:rsid w:val="5DB24F17"/>
    <w:rsid w:val="5E0ABC5D"/>
    <w:rsid w:val="5FFBCDF8"/>
    <w:rsid w:val="60490B81"/>
    <w:rsid w:val="60EC12B8"/>
    <w:rsid w:val="637F0FD5"/>
    <w:rsid w:val="640FE0C3"/>
    <w:rsid w:val="64120FF7"/>
    <w:rsid w:val="644A5403"/>
    <w:rsid w:val="64B723C3"/>
    <w:rsid w:val="64C7DE75"/>
    <w:rsid w:val="67BDD364"/>
    <w:rsid w:val="68413E92"/>
    <w:rsid w:val="68E7F53E"/>
    <w:rsid w:val="6988B499"/>
    <w:rsid w:val="698A2B54"/>
    <w:rsid w:val="6BD480F7"/>
    <w:rsid w:val="6D8EABAF"/>
    <w:rsid w:val="6E53A458"/>
    <w:rsid w:val="6E6B5F5C"/>
    <w:rsid w:val="6FA82745"/>
    <w:rsid w:val="6FEB9535"/>
    <w:rsid w:val="7015DA4E"/>
    <w:rsid w:val="7130AE66"/>
    <w:rsid w:val="7192AAF2"/>
    <w:rsid w:val="71DC997D"/>
    <w:rsid w:val="721043ED"/>
    <w:rsid w:val="72495A17"/>
    <w:rsid w:val="72DFC807"/>
    <w:rsid w:val="73786B42"/>
    <w:rsid w:val="747D7B76"/>
    <w:rsid w:val="762EA0DF"/>
    <w:rsid w:val="76BE78AB"/>
    <w:rsid w:val="76C13A9A"/>
    <w:rsid w:val="7735F397"/>
    <w:rsid w:val="77A00615"/>
    <w:rsid w:val="77F94156"/>
    <w:rsid w:val="79870389"/>
    <w:rsid w:val="79EBBB3F"/>
    <w:rsid w:val="7A2399A9"/>
    <w:rsid w:val="7AD6F934"/>
    <w:rsid w:val="7B96E369"/>
    <w:rsid w:val="7BC05573"/>
    <w:rsid w:val="7ECF1662"/>
    <w:rsid w:val="7F55E253"/>
    <w:rsid w:val="7F753723"/>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5A2DE1FB-8D93-4EF0-8816-08F0E8F0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1105765">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5221850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21" Type="http://schemas.openxmlformats.org/officeDocument/2006/relationships/hyperlink" Target="http://www.ktpae.gr"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ktpae.gr/" TargetMode="External"/><Relationship Id="rId25" Type="http://schemas.openxmlformats.org/officeDocument/2006/relationships/hyperlink" Target="http://www.hsppa.g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header" Target="header5.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EB0C4-CAA1-484D-B86D-3B06775710C0}">
  <ds:schemaRefs>
    <ds:schemaRef ds:uri="http://schemas.microsoft.com/sharepoint/v3/contenttype/forms"/>
  </ds:schemaRefs>
</ds:datastoreItem>
</file>

<file path=customXml/itemProps2.xml><?xml version="1.0" encoding="utf-8"?>
<ds:datastoreItem xmlns:ds="http://schemas.openxmlformats.org/officeDocument/2006/customXml" ds:itemID="{49B6F9AD-1457-42D0-9679-D74BDC6D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25597A-2FE0-4F61-8AA6-FD29F76C3E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90</Pages>
  <Words>35609</Words>
  <Characters>202974</Characters>
  <Application>Microsoft Office Word</Application>
  <DocSecurity>0</DocSecurity>
  <Lines>1691</Lines>
  <Paragraphs>476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Μαρεντάκη Ιωάννα</dc:creator>
  <cp:keywords/>
  <dc:description/>
  <cp:lastModifiedBy>Δράκου Μερόπη</cp:lastModifiedBy>
  <cp:revision>49</cp:revision>
  <cp:lastPrinted>2024-02-12T09:53:00Z</cp:lastPrinted>
  <dcterms:created xsi:type="dcterms:W3CDTF">2024-02-08T16:54:00Z</dcterms:created>
  <dcterms:modified xsi:type="dcterms:W3CDTF">2024-02-12T09:54:00Z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